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C18AD" w14:textId="1FA6506B" w:rsidR="00B972C7" w:rsidRDefault="00997B91" w:rsidP="0085205D">
      <w:pPr>
        <w:spacing w:beforeLines="40" w:before="96" w:line="278" w:lineRule="exact"/>
        <w:jc w:val="both"/>
        <w:rPr>
          <w:rFonts w:ascii="Arial" w:hAnsi="Arial" w:cs="Arial"/>
          <w:b/>
          <w:bCs/>
          <w:color w:val="000000"/>
        </w:rPr>
      </w:pPr>
      <w:r w:rsidRPr="00E26A45">
        <w:rPr>
          <w:rFonts w:ascii="Arial" w:hAnsi="Arial" w:cs="Arial"/>
          <w:b/>
          <w:bCs/>
          <w:color w:val="000000"/>
          <w:spacing w:val="-26"/>
        </w:rPr>
        <w:t>P</w:t>
      </w:r>
      <w:r w:rsidRPr="00E26A45">
        <w:rPr>
          <w:rFonts w:ascii="Arial" w:hAnsi="Arial" w:cs="Arial"/>
          <w:b/>
          <w:bCs/>
          <w:color w:val="000000"/>
        </w:rPr>
        <w:t>.</w:t>
      </w:r>
      <w:r w:rsidR="00E26A45" w:rsidRPr="00E26A45">
        <w:rPr>
          <w:rFonts w:ascii="Arial" w:hAnsi="Arial" w:cs="Arial"/>
          <w:b/>
          <w:bCs/>
          <w:color w:val="000000"/>
        </w:rPr>
        <w:t xml:space="preserve"> </w:t>
      </w:r>
      <w:r w:rsidRPr="00E26A45">
        <w:rPr>
          <w:rFonts w:ascii="Arial" w:hAnsi="Arial" w:cs="Arial"/>
          <w:b/>
          <w:bCs/>
          <w:color w:val="000000"/>
        </w:rPr>
        <w:t>O. 15.1. Servicio de gestión de la demanda de interrumpibilidad en los</w:t>
      </w:r>
      <w:r w:rsidR="006B492D" w:rsidRPr="00E26A45">
        <w:rPr>
          <w:rFonts w:ascii="Arial" w:hAnsi="Arial" w:cs="Arial"/>
          <w:b/>
          <w:bCs/>
          <w:color w:val="000000"/>
        </w:rPr>
        <w:t xml:space="preserve"> </w:t>
      </w:r>
      <w:r w:rsidRPr="00E26A45">
        <w:rPr>
          <w:rFonts w:ascii="Arial" w:hAnsi="Arial" w:cs="Arial"/>
          <w:b/>
          <w:bCs/>
          <w:color w:val="000000"/>
        </w:rPr>
        <w:t>sistemas eléctricos de los territorios no peninsulares</w:t>
      </w:r>
    </w:p>
    <w:p w14:paraId="4A67E2E6" w14:textId="77777777" w:rsidR="00581E91" w:rsidRPr="00E26A45" w:rsidRDefault="00581E91" w:rsidP="0085205D">
      <w:pPr>
        <w:spacing w:beforeLines="40" w:before="96" w:line="278" w:lineRule="exact"/>
        <w:jc w:val="both"/>
        <w:rPr>
          <w:rFonts w:ascii="Arial" w:hAnsi="Arial" w:cs="Arial"/>
          <w:color w:val="010302"/>
        </w:rPr>
      </w:pPr>
    </w:p>
    <w:p w14:paraId="116E574B" w14:textId="7CCCCC29" w:rsidR="006B492D" w:rsidRPr="00E26A45" w:rsidRDefault="006B492D" w:rsidP="006B492D">
      <w:pPr>
        <w:spacing w:beforeLines="40" w:before="96" w:line="266" w:lineRule="exact"/>
        <w:ind w:right="1439"/>
        <w:jc w:val="both"/>
        <w:rPr>
          <w:rFonts w:ascii="Arial" w:hAnsi="Arial" w:cs="Arial"/>
          <w:i/>
          <w:iCs/>
          <w:color w:val="000000"/>
        </w:rPr>
      </w:pPr>
      <w:r w:rsidRPr="00E26A45">
        <w:rPr>
          <w:rFonts w:ascii="Arial" w:hAnsi="Arial" w:cs="Arial"/>
          <w:color w:val="000000"/>
        </w:rPr>
        <w:t>1.</w:t>
      </w:r>
      <w:r w:rsidR="00997B91" w:rsidRPr="00E26A45">
        <w:rPr>
          <w:rFonts w:ascii="Arial" w:hAnsi="Arial" w:cs="Arial"/>
          <w:i/>
          <w:iCs/>
          <w:color w:val="000000"/>
        </w:rPr>
        <w:t xml:space="preserve">Objeto. </w:t>
      </w:r>
    </w:p>
    <w:p w14:paraId="608B0D64" w14:textId="29CE0891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10302"/>
        </w:rPr>
      </w:pPr>
      <w:r w:rsidRPr="00E26A45">
        <w:rPr>
          <w:rFonts w:ascii="Arial" w:hAnsi="Arial" w:cs="Arial"/>
          <w:color w:val="000000"/>
        </w:rPr>
        <w:t xml:space="preserve">El objeto de este procedimiento es regular la aplicación del servicio de gestión de la demanda de interrumpibilidad ofrecido por los consumidores a los que </w:t>
      </w:r>
      <w:r w:rsidR="006B492D" w:rsidRPr="00E26A45">
        <w:rPr>
          <w:rFonts w:ascii="Arial" w:hAnsi="Arial" w:cs="Arial"/>
          <w:color w:val="000000"/>
        </w:rPr>
        <w:t>resulta de</w:t>
      </w:r>
      <w:r w:rsidRPr="00E26A45">
        <w:rPr>
          <w:rFonts w:ascii="Arial" w:hAnsi="Arial" w:cs="Arial"/>
          <w:color w:val="000000"/>
        </w:rPr>
        <w:t xml:space="preserve"> aplicación la Orden ITC/2370/2007, de 26 de julio, por la que se regula el servicio </w:t>
      </w:r>
      <w:r w:rsidR="006B492D" w:rsidRPr="00E26A45">
        <w:rPr>
          <w:rFonts w:ascii="Arial" w:hAnsi="Arial" w:cs="Arial"/>
          <w:color w:val="000000"/>
        </w:rPr>
        <w:t>de gestión</w:t>
      </w:r>
      <w:r w:rsidRPr="00E26A45">
        <w:rPr>
          <w:rFonts w:ascii="Arial" w:hAnsi="Arial" w:cs="Arial"/>
          <w:color w:val="000000"/>
          <w:spacing w:val="22"/>
        </w:rPr>
        <w:t xml:space="preserve"> 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  <w:spacing w:val="22"/>
        </w:rPr>
        <w:t xml:space="preserve"> </w:t>
      </w:r>
      <w:r w:rsidRPr="00E26A45">
        <w:rPr>
          <w:rFonts w:ascii="Arial" w:hAnsi="Arial" w:cs="Arial"/>
          <w:color w:val="000000"/>
        </w:rPr>
        <w:t>la</w:t>
      </w:r>
      <w:r w:rsidRPr="00E26A45">
        <w:rPr>
          <w:rFonts w:ascii="Arial" w:hAnsi="Arial" w:cs="Arial"/>
          <w:color w:val="000000"/>
          <w:spacing w:val="21"/>
        </w:rPr>
        <w:t xml:space="preserve"> </w:t>
      </w:r>
      <w:r w:rsidRPr="00E26A45">
        <w:rPr>
          <w:rFonts w:ascii="Arial" w:hAnsi="Arial" w:cs="Arial"/>
          <w:color w:val="000000"/>
        </w:rPr>
        <w:t>demanda</w:t>
      </w:r>
      <w:r w:rsidRPr="00E26A45">
        <w:rPr>
          <w:rFonts w:ascii="Arial" w:hAnsi="Arial" w:cs="Arial"/>
          <w:color w:val="000000"/>
          <w:spacing w:val="22"/>
        </w:rPr>
        <w:t xml:space="preserve"> 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  <w:spacing w:val="21"/>
        </w:rPr>
        <w:t xml:space="preserve"> </w:t>
      </w:r>
      <w:r w:rsidRPr="00E26A45">
        <w:rPr>
          <w:rFonts w:ascii="Arial" w:hAnsi="Arial" w:cs="Arial"/>
          <w:color w:val="000000"/>
        </w:rPr>
        <w:t>interrumpibilidad</w:t>
      </w:r>
      <w:r w:rsidRPr="00E26A45">
        <w:rPr>
          <w:rFonts w:ascii="Arial" w:hAnsi="Arial" w:cs="Arial"/>
          <w:color w:val="000000"/>
          <w:spacing w:val="22"/>
        </w:rPr>
        <w:t xml:space="preserve"> </w:t>
      </w:r>
      <w:r w:rsidRPr="00E26A45">
        <w:rPr>
          <w:rFonts w:ascii="Arial" w:hAnsi="Arial" w:cs="Arial"/>
          <w:color w:val="000000"/>
        </w:rPr>
        <w:t>para</w:t>
      </w:r>
      <w:r w:rsidRPr="00E26A45">
        <w:rPr>
          <w:rFonts w:ascii="Arial" w:hAnsi="Arial" w:cs="Arial"/>
          <w:color w:val="000000"/>
          <w:spacing w:val="21"/>
        </w:rPr>
        <w:t xml:space="preserve"> </w:t>
      </w:r>
      <w:r w:rsidRPr="00E26A45">
        <w:rPr>
          <w:rFonts w:ascii="Arial" w:hAnsi="Arial" w:cs="Arial"/>
          <w:color w:val="000000"/>
        </w:rPr>
        <w:t>los</w:t>
      </w:r>
      <w:r w:rsidRPr="00E26A45">
        <w:rPr>
          <w:rFonts w:ascii="Arial" w:hAnsi="Arial" w:cs="Arial"/>
          <w:color w:val="000000"/>
          <w:spacing w:val="22"/>
        </w:rPr>
        <w:t xml:space="preserve"> </w:t>
      </w:r>
      <w:r w:rsidRPr="00E26A45">
        <w:rPr>
          <w:rFonts w:ascii="Arial" w:hAnsi="Arial" w:cs="Arial"/>
          <w:color w:val="000000"/>
        </w:rPr>
        <w:t>consumidores</w:t>
      </w:r>
      <w:r w:rsidRPr="00E26A45">
        <w:rPr>
          <w:rFonts w:ascii="Arial" w:hAnsi="Arial" w:cs="Arial"/>
          <w:color w:val="000000"/>
          <w:spacing w:val="22"/>
        </w:rPr>
        <w:t xml:space="preserve"> </w:t>
      </w:r>
      <w:r w:rsidRPr="00E26A45">
        <w:rPr>
          <w:rFonts w:ascii="Arial" w:hAnsi="Arial" w:cs="Arial"/>
          <w:color w:val="000000"/>
        </w:rPr>
        <w:t>que</w:t>
      </w:r>
      <w:r w:rsidRPr="00E26A45">
        <w:rPr>
          <w:rFonts w:ascii="Arial" w:hAnsi="Arial" w:cs="Arial"/>
          <w:color w:val="000000"/>
          <w:spacing w:val="22"/>
        </w:rPr>
        <w:t xml:space="preserve"> </w:t>
      </w:r>
      <w:r w:rsidRPr="00E26A45">
        <w:rPr>
          <w:rFonts w:ascii="Arial" w:hAnsi="Arial" w:cs="Arial"/>
          <w:color w:val="000000"/>
        </w:rPr>
        <w:t>adquieren</w:t>
      </w:r>
      <w:r w:rsidRPr="00E26A45">
        <w:rPr>
          <w:rFonts w:ascii="Arial" w:hAnsi="Arial" w:cs="Arial"/>
          <w:color w:val="000000"/>
          <w:spacing w:val="22"/>
        </w:rPr>
        <w:t xml:space="preserve"> </w:t>
      </w:r>
      <w:r w:rsidR="006B492D" w:rsidRPr="00E26A45">
        <w:rPr>
          <w:rFonts w:ascii="Arial" w:hAnsi="Arial" w:cs="Arial"/>
          <w:color w:val="000000"/>
        </w:rPr>
        <w:t>su energía</w:t>
      </w:r>
      <w:r w:rsidRPr="00E26A45">
        <w:rPr>
          <w:rFonts w:ascii="Arial" w:hAnsi="Arial" w:cs="Arial"/>
          <w:color w:val="000000"/>
        </w:rPr>
        <w:t xml:space="preserve"> en el mercado de producción.</w:t>
      </w:r>
      <w:r w:rsidRPr="00E26A45">
        <w:rPr>
          <w:rFonts w:ascii="Arial" w:hAnsi="Arial" w:cs="Arial"/>
        </w:rPr>
        <w:t xml:space="preserve"> </w:t>
      </w:r>
    </w:p>
    <w:p w14:paraId="19705892" w14:textId="01E5B097" w:rsidR="006B492D" w:rsidRPr="00E26A45" w:rsidRDefault="00997B91" w:rsidP="006B492D">
      <w:pPr>
        <w:spacing w:beforeLines="40" w:before="96" w:line="266" w:lineRule="exact"/>
        <w:ind w:right="1439"/>
        <w:jc w:val="both"/>
        <w:rPr>
          <w:rFonts w:ascii="Arial" w:hAnsi="Arial" w:cs="Arial"/>
          <w:i/>
          <w:iCs/>
          <w:color w:val="000000"/>
        </w:rPr>
      </w:pPr>
      <w:r w:rsidRPr="00E26A45">
        <w:rPr>
          <w:rFonts w:ascii="Arial" w:hAnsi="Arial" w:cs="Arial"/>
          <w:i/>
          <w:iCs/>
          <w:color w:val="000000"/>
        </w:rPr>
        <w:t xml:space="preserve">2. Ámbito de aplicación. </w:t>
      </w:r>
    </w:p>
    <w:p w14:paraId="518DA26C" w14:textId="212E48ED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Este procedimiento es de aplicación al Operador del Sistema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(OS), a los gestores de la red de distribución y a los consumidores de energía </w:t>
      </w:r>
      <w:r w:rsidR="006B492D" w:rsidRPr="00E26A45">
        <w:rPr>
          <w:rFonts w:ascii="Arial" w:hAnsi="Arial" w:cs="Arial"/>
          <w:color w:val="000000"/>
        </w:rPr>
        <w:t>eléctrica conectados</w:t>
      </w:r>
      <w:r w:rsidRPr="00E26A45">
        <w:rPr>
          <w:rFonts w:ascii="Arial" w:hAnsi="Arial" w:cs="Arial"/>
          <w:color w:val="000000"/>
        </w:rPr>
        <w:t xml:space="preserve"> en alta tensión y ubicados en los sistemas eléctricos de los territorios </w:t>
      </w:r>
      <w:r w:rsidR="006B492D" w:rsidRPr="00E26A45">
        <w:rPr>
          <w:rFonts w:ascii="Arial" w:hAnsi="Arial" w:cs="Arial"/>
          <w:color w:val="000000"/>
        </w:rPr>
        <w:t>no peninsulares</w:t>
      </w:r>
      <w:r w:rsidRPr="00E26A45">
        <w:rPr>
          <w:rFonts w:ascii="Arial" w:hAnsi="Arial" w:cs="Arial"/>
          <w:color w:val="000000"/>
        </w:rPr>
        <w:t xml:space="preserve"> que compren su energía en el despacho de producción, o bien contraten </w:t>
      </w:r>
      <w:r w:rsidR="006B492D" w:rsidRPr="00E26A45">
        <w:rPr>
          <w:rFonts w:ascii="Arial" w:hAnsi="Arial" w:cs="Arial"/>
          <w:color w:val="000000"/>
        </w:rPr>
        <w:t>su energía</w:t>
      </w:r>
      <w:r w:rsidRPr="00E26A45">
        <w:rPr>
          <w:rFonts w:ascii="Arial" w:hAnsi="Arial" w:cs="Arial"/>
          <w:color w:val="000000"/>
        </w:rPr>
        <w:t xml:space="preserve"> a través de comercializador o mediante un contrato bilateral. </w:t>
      </w:r>
    </w:p>
    <w:p w14:paraId="5814273A" w14:textId="63B441C8" w:rsidR="006B492D" w:rsidRPr="00E26A45" w:rsidRDefault="00997B91" w:rsidP="006B492D">
      <w:pPr>
        <w:pStyle w:val="Prrafodelista"/>
        <w:spacing w:beforeLines="40" w:before="96" w:line="266" w:lineRule="exact"/>
        <w:ind w:right="1439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3. </w:t>
      </w:r>
      <w:r w:rsidRPr="00E26A45">
        <w:rPr>
          <w:rFonts w:ascii="Arial" w:hAnsi="Arial" w:cs="Arial"/>
          <w:i/>
          <w:iCs/>
          <w:color w:val="000000"/>
        </w:rPr>
        <w:t>Proveedores del servicio.</w:t>
      </w:r>
      <w:r w:rsidRPr="00E26A45">
        <w:rPr>
          <w:rFonts w:ascii="Arial" w:hAnsi="Arial" w:cs="Arial"/>
          <w:color w:val="000000"/>
        </w:rPr>
        <w:t xml:space="preserve"> </w:t>
      </w:r>
    </w:p>
    <w:p w14:paraId="419CF50E" w14:textId="0A9382F8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Serán proveedores del servicio aquellos </w:t>
      </w:r>
      <w:r w:rsidR="006B492D" w:rsidRPr="00E26A45">
        <w:rPr>
          <w:rFonts w:ascii="Arial" w:hAnsi="Arial" w:cs="Arial"/>
          <w:color w:val="000000"/>
        </w:rPr>
        <w:t>consumidores que</w:t>
      </w:r>
      <w:r w:rsidRPr="00E26A45">
        <w:rPr>
          <w:rFonts w:ascii="Arial" w:hAnsi="Arial" w:cs="Arial"/>
          <w:color w:val="000000"/>
        </w:rPr>
        <w:t xml:space="preserve"> dispongan de la correspondiente autorización administrativa emitida por la </w:t>
      </w:r>
      <w:r w:rsidR="006B492D" w:rsidRPr="00E26A45">
        <w:rPr>
          <w:rFonts w:ascii="Arial" w:hAnsi="Arial" w:cs="Arial"/>
          <w:color w:val="000000"/>
        </w:rPr>
        <w:t>Dirección General</w:t>
      </w:r>
      <w:r w:rsidRPr="00E26A45">
        <w:rPr>
          <w:rFonts w:ascii="Arial" w:hAnsi="Arial" w:cs="Arial"/>
          <w:color w:val="000000"/>
        </w:rPr>
        <w:t xml:space="preserve"> de Política Energética y Minas y que hayan formalizado el contrato para </w:t>
      </w:r>
      <w:r w:rsidR="006B492D" w:rsidRPr="00E26A45">
        <w:rPr>
          <w:rFonts w:ascii="Arial" w:hAnsi="Arial" w:cs="Arial"/>
          <w:color w:val="000000"/>
        </w:rPr>
        <w:t>la prestación</w:t>
      </w:r>
      <w:r w:rsidRPr="00E26A45">
        <w:rPr>
          <w:rFonts w:ascii="Arial" w:hAnsi="Arial" w:cs="Arial"/>
          <w:color w:val="000000"/>
        </w:rPr>
        <w:t xml:space="preserve"> del servicio con el OS. </w:t>
      </w:r>
    </w:p>
    <w:p w14:paraId="3D720289" w14:textId="154C86F4" w:rsidR="00B972C7" w:rsidRPr="00E26A45" w:rsidRDefault="00997B91" w:rsidP="006B492D">
      <w:pPr>
        <w:pStyle w:val="Prrafodelista"/>
        <w:spacing w:beforeLines="40" w:before="96" w:line="266" w:lineRule="exact"/>
        <w:ind w:right="1439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4. </w:t>
      </w:r>
      <w:r w:rsidRPr="00E26A45">
        <w:rPr>
          <w:rFonts w:ascii="Arial" w:hAnsi="Arial" w:cs="Arial"/>
          <w:i/>
          <w:iCs/>
          <w:color w:val="000000"/>
        </w:rPr>
        <w:t>Información a suministrar al operador del sistema.</w:t>
      </w:r>
      <w:r w:rsidRPr="00E26A45">
        <w:rPr>
          <w:rFonts w:ascii="Arial" w:hAnsi="Arial" w:cs="Arial"/>
          <w:color w:val="000000"/>
        </w:rPr>
        <w:t xml:space="preserve"> </w:t>
      </w:r>
    </w:p>
    <w:p w14:paraId="53D8B3A2" w14:textId="209AF268" w:rsidR="00B972C7" w:rsidRPr="00E26A45" w:rsidRDefault="00997B91" w:rsidP="008A6AC7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4.1 Información sobre programas de consumo previstos.</w:t>
      </w:r>
      <w:r w:rsidR="009B0E59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Antes de las 14:00 horas del día 15 de cada mes, el proveedor del servicio comunicará al OS el programa </w:t>
      </w:r>
      <w:r w:rsidR="006B492D" w:rsidRPr="00E26A45">
        <w:rPr>
          <w:rFonts w:ascii="Arial" w:hAnsi="Arial" w:cs="Arial"/>
          <w:color w:val="000000"/>
        </w:rPr>
        <w:t>de demanda</w:t>
      </w:r>
      <w:r w:rsidRPr="00E26A45">
        <w:rPr>
          <w:rFonts w:ascii="Arial" w:hAnsi="Arial" w:cs="Arial"/>
          <w:color w:val="000000"/>
        </w:rPr>
        <w:t xml:space="preserve"> de energía horaria previsto para el mes siguiente según el formato </w:t>
      </w:r>
      <w:r w:rsidR="006B492D" w:rsidRPr="00E26A45">
        <w:rPr>
          <w:rFonts w:ascii="Arial" w:hAnsi="Arial" w:cs="Arial"/>
          <w:color w:val="000000"/>
        </w:rPr>
        <w:t>y procedimiento</w:t>
      </w:r>
      <w:r w:rsidRPr="00E26A45">
        <w:rPr>
          <w:rFonts w:ascii="Arial" w:hAnsi="Arial" w:cs="Arial"/>
          <w:color w:val="000000"/>
        </w:rPr>
        <w:t xml:space="preserve"> de comunicación definidos por el OS. </w:t>
      </w:r>
    </w:p>
    <w:p w14:paraId="3B703EC5" w14:textId="1A75E575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Este programa tendrá carácter de previsión, que deberá ser actualizada y </w:t>
      </w:r>
      <w:r w:rsidR="006B492D" w:rsidRPr="00E26A45">
        <w:rPr>
          <w:rFonts w:ascii="Arial" w:hAnsi="Arial" w:cs="Arial"/>
          <w:color w:val="000000"/>
        </w:rPr>
        <w:t>comunicada al</w:t>
      </w:r>
      <w:r w:rsidRPr="00E26A45">
        <w:rPr>
          <w:rFonts w:ascii="Arial" w:hAnsi="Arial" w:cs="Arial"/>
          <w:color w:val="000000"/>
        </w:rPr>
        <w:t xml:space="preserve"> OS cuando se produzcan modificaciones a la misma. </w:t>
      </w:r>
    </w:p>
    <w:p w14:paraId="5C24DB24" w14:textId="664A44BE" w:rsidR="00B972C7" w:rsidRPr="00E26A45" w:rsidRDefault="00997B91" w:rsidP="1CA73C25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 w:themeColor="text1"/>
        </w:rPr>
        <w:t xml:space="preserve">El proveedor del servicio podrá actualizar el programa para horas futuras en </w:t>
      </w:r>
      <w:r w:rsidR="006B492D" w:rsidRPr="00E26A45">
        <w:rPr>
          <w:rFonts w:ascii="Arial" w:hAnsi="Arial" w:cs="Arial"/>
          <w:color w:val="000000" w:themeColor="text1"/>
        </w:rPr>
        <w:t>cualquier momento</w:t>
      </w:r>
      <w:r w:rsidRPr="00E26A45">
        <w:rPr>
          <w:rFonts w:ascii="Arial" w:hAnsi="Arial" w:cs="Arial"/>
          <w:color w:val="000000" w:themeColor="text1"/>
        </w:rPr>
        <w:t xml:space="preserve">, salvo en el período comprendido entre el envío de una orden de reducción </w:t>
      </w:r>
      <w:r w:rsidR="006B492D" w:rsidRPr="00E26A45">
        <w:rPr>
          <w:rFonts w:ascii="Arial" w:hAnsi="Arial" w:cs="Arial"/>
          <w:color w:val="000000" w:themeColor="text1"/>
        </w:rPr>
        <w:t>de potencia</w:t>
      </w:r>
      <w:r w:rsidRPr="00E26A45">
        <w:rPr>
          <w:rFonts w:ascii="Arial" w:hAnsi="Arial" w:cs="Arial"/>
          <w:color w:val="000000" w:themeColor="text1"/>
        </w:rPr>
        <w:t xml:space="preserve"> por parte del OS y la finalización de la misma. </w:t>
      </w:r>
    </w:p>
    <w:p w14:paraId="0CF7CA2D" w14:textId="01402ED2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 w:themeColor="text1"/>
        </w:rPr>
        <w:t>4.2 Información sobre programas de generación previstos.–El proveedor del servicio</w:t>
      </w:r>
      <w:r w:rsidR="00D0214D">
        <w:rPr>
          <w:rFonts w:ascii="Arial" w:hAnsi="Arial" w:cs="Arial"/>
          <w:color w:val="000000" w:themeColor="text1"/>
        </w:rPr>
        <w:t xml:space="preserve"> </w:t>
      </w:r>
      <w:r w:rsidRPr="00E26A45">
        <w:rPr>
          <w:rFonts w:ascii="Arial" w:hAnsi="Arial" w:cs="Arial"/>
          <w:color w:val="000000" w:themeColor="text1"/>
        </w:rPr>
        <w:t xml:space="preserve">con instalación de generación asociada categoría </w:t>
      </w:r>
      <w:del w:id="0" w:author="Autor">
        <w:r w:rsidRPr="00E26A45" w:rsidDel="008A6AC7">
          <w:rPr>
            <w:rFonts w:ascii="Arial" w:hAnsi="Arial" w:cs="Arial"/>
            <w:color w:val="000000" w:themeColor="text1"/>
          </w:rPr>
          <w:delText>A</w:delText>
        </w:r>
      </w:del>
      <w:ins w:id="1" w:author="Autor">
        <w:r w:rsidR="008A6AC7">
          <w:rPr>
            <w:rFonts w:ascii="Arial" w:hAnsi="Arial" w:cs="Arial"/>
            <w:color w:val="000000" w:themeColor="text1"/>
          </w:rPr>
          <w:t>B</w:t>
        </w:r>
      </w:ins>
      <w:r w:rsidRPr="00E26A45">
        <w:rPr>
          <w:rFonts w:ascii="Arial" w:hAnsi="Arial" w:cs="Arial"/>
          <w:color w:val="000000" w:themeColor="text1"/>
        </w:rPr>
        <w:t>, según se define en el Real</w:t>
      </w:r>
      <w:r w:rsidR="00D0214D">
        <w:rPr>
          <w:rFonts w:ascii="Arial" w:hAnsi="Arial" w:cs="Arial"/>
          <w:color w:val="000000" w:themeColor="text1"/>
        </w:rPr>
        <w:t xml:space="preserve"> </w:t>
      </w:r>
      <w:r w:rsidRPr="00E26A45">
        <w:rPr>
          <w:rFonts w:ascii="Arial" w:hAnsi="Arial" w:cs="Arial"/>
          <w:color w:val="000000" w:themeColor="text1"/>
        </w:rPr>
        <w:t>Decreto 738/2015, de 31 de julio, por el que se regula la actividad de producción de</w:t>
      </w:r>
      <w:r w:rsidR="00D0214D">
        <w:rPr>
          <w:rFonts w:ascii="Arial" w:hAnsi="Arial" w:cs="Arial"/>
          <w:color w:val="000000" w:themeColor="text1"/>
        </w:rPr>
        <w:t xml:space="preserve"> </w:t>
      </w:r>
      <w:r w:rsidRPr="00E26A45">
        <w:rPr>
          <w:rFonts w:ascii="Arial" w:hAnsi="Arial" w:cs="Arial"/>
          <w:color w:val="000000" w:themeColor="text1"/>
        </w:rPr>
        <w:t>energía eléctrica y el procedimiento de despacho en los sistemas eléctricos de los</w:t>
      </w:r>
      <w:r w:rsidR="00D0214D">
        <w:rPr>
          <w:rFonts w:ascii="Arial" w:hAnsi="Arial" w:cs="Arial"/>
          <w:color w:val="000000" w:themeColor="text1"/>
        </w:rPr>
        <w:t xml:space="preserve"> </w:t>
      </w:r>
      <w:r w:rsidRPr="00E26A45">
        <w:rPr>
          <w:rFonts w:ascii="Arial" w:hAnsi="Arial" w:cs="Arial"/>
          <w:color w:val="000000" w:themeColor="text1"/>
        </w:rPr>
        <w:t>territorios no peninsulares, deberá enviar al OS antes del día 15 de cada mes, un programa</w:t>
      </w:r>
      <w:r w:rsidR="00D0214D">
        <w:rPr>
          <w:rFonts w:ascii="Arial" w:hAnsi="Arial" w:cs="Arial"/>
          <w:color w:val="000000" w:themeColor="text1"/>
        </w:rPr>
        <w:t xml:space="preserve"> </w:t>
      </w:r>
      <w:r w:rsidRPr="00E26A45">
        <w:rPr>
          <w:rFonts w:ascii="Arial" w:hAnsi="Arial" w:cs="Arial"/>
          <w:color w:val="000000" w:themeColor="text1"/>
        </w:rPr>
        <w:t>horario de generación neta de la instalación de generación asociada a través del</w:t>
      </w:r>
      <w:r w:rsidR="00D0214D">
        <w:rPr>
          <w:rFonts w:ascii="Arial" w:hAnsi="Arial" w:cs="Arial"/>
          <w:color w:val="000000" w:themeColor="text1"/>
        </w:rPr>
        <w:t xml:space="preserve"> </w:t>
      </w:r>
      <w:r w:rsidRPr="00E26A45">
        <w:rPr>
          <w:rFonts w:ascii="Arial" w:hAnsi="Arial" w:cs="Arial"/>
          <w:color w:val="000000" w:themeColor="text1"/>
        </w:rPr>
        <w:t xml:space="preserve">SG-SCECI. </w:t>
      </w:r>
    </w:p>
    <w:p w14:paraId="04927172" w14:textId="77777777" w:rsidR="006B492D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El proveedor del servicio podrá actualizar dicho programa para horas futuras </w:t>
      </w:r>
      <w:r w:rsidR="006B492D" w:rsidRPr="00E26A45">
        <w:rPr>
          <w:rFonts w:ascii="Arial" w:hAnsi="Arial" w:cs="Arial"/>
          <w:color w:val="000000"/>
        </w:rPr>
        <w:t>en cualquier</w:t>
      </w:r>
      <w:r w:rsidRPr="00E26A45">
        <w:rPr>
          <w:rFonts w:ascii="Arial" w:hAnsi="Arial" w:cs="Arial"/>
          <w:color w:val="000000"/>
        </w:rPr>
        <w:t xml:space="preserve"> momento, salvo en el periodo comprendido entre el envío de una orden </w:t>
      </w:r>
      <w:r w:rsidR="006B492D" w:rsidRPr="00E26A45">
        <w:rPr>
          <w:rFonts w:ascii="Arial" w:hAnsi="Arial" w:cs="Arial"/>
          <w:color w:val="000000"/>
        </w:rPr>
        <w:t>de reducción</w:t>
      </w:r>
      <w:r w:rsidRPr="00E26A45">
        <w:rPr>
          <w:rFonts w:ascii="Arial" w:hAnsi="Arial" w:cs="Arial"/>
          <w:color w:val="000000"/>
        </w:rPr>
        <w:t xml:space="preserve"> de potencia</w:t>
      </w:r>
      <w:r w:rsidR="006B492D" w:rsidRPr="00E26A45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por parte del OS y la finalización de la misma. </w:t>
      </w:r>
    </w:p>
    <w:p w14:paraId="1913C883" w14:textId="0116D6A5" w:rsidR="00B972C7" w:rsidRPr="00E26A45" w:rsidRDefault="00B972C7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  <w:sectPr w:rsidR="00B972C7" w:rsidRPr="00E26A45" w:rsidSect="006B492D">
          <w:type w:val="continuous"/>
          <w:pgSz w:w="11915" w:h="16847"/>
          <w:pgMar w:top="1276" w:right="1425" w:bottom="1560" w:left="1701" w:header="708" w:footer="708" w:gutter="0"/>
          <w:cols w:space="720"/>
          <w:docGrid w:linePitch="360"/>
        </w:sectPr>
      </w:pPr>
    </w:p>
    <w:p w14:paraId="7C5E8C78" w14:textId="6D48E0E1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Se entenderá como generación neta la definida en el reglamento unificado de </w:t>
      </w:r>
      <w:r w:rsidR="006B492D" w:rsidRPr="00E26A45">
        <w:rPr>
          <w:rFonts w:ascii="Arial" w:hAnsi="Arial" w:cs="Arial"/>
          <w:color w:val="000000"/>
        </w:rPr>
        <w:t>puntos de</w:t>
      </w:r>
      <w:r w:rsidRPr="00E26A45">
        <w:rPr>
          <w:rFonts w:ascii="Arial" w:hAnsi="Arial" w:cs="Arial"/>
          <w:color w:val="000000"/>
        </w:rPr>
        <w:t xml:space="preserve"> medida del sistema eléctrico. </w:t>
      </w:r>
    </w:p>
    <w:p w14:paraId="523FD087" w14:textId="37900E18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4.3 Información de los programas de parada y mantenimiento.</w:t>
      </w:r>
      <w:r w:rsidR="009B0E59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El proveedor </w:t>
      </w:r>
      <w:r w:rsidR="006B492D" w:rsidRPr="00E26A45">
        <w:rPr>
          <w:rFonts w:ascii="Arial" w:hAnsi="Arial" w:cs="Arial"/>
          <w:color w:val="000000"/>
        </w:rPr>
        <w:t>del servicio</w:t>
      </w:r>
      <w:r w:rsidRPr="00E26A45">
        <w:rPr>
          <w:rFonts w:ascii="Arial" w:hAnsi="Arial" w:cs="Arial"/>
          <w:color w:val="000000"/>
        </w:rPr>
        <w:t xml:space="preserve"> deberá enviar al OS antes del día 15 de cada mes, y en caso de modificación </w:t>
      </w:r>
      <w:r w:rsidR="006B492D" w:rsidRPr="00E26A45">
        <w:rPr>
          <w:rFonts w:ascii="Arial" w:hAnsi="Arial" w:cs="Arial"/>
          <w:color w:val="000000"/>
        </w:rPr>
        <w:t>tan pronto</w:t>
      </w:r>
      <w:r w:rsidRPr="00E26A45">
        <w:rPr>
          <w:rFonts w:ascii="Arial" w:hAnsi="Arial" w:cs="Arial"/>
          <w:color w:val="000000"/>
        </w:rPr>
        <w:t xml:space="preserve"> como se produzca, los programas previstos de parada y mantenimiento de </w:t>
      </w:r>
      <w:r w:rsidR="006B492D" w:rsidRPr="00E26A45">
        <w:rPr>
          <w:rFonts w:ascii="Arial" w:hAnsi="Arial" w:cs="Arial"/>
          <w:color w:val="000000"/>
        </w:rPr>
        <w:t>su instalación</w:t>
      </w:r>
      <w:r w:rsidRPr="00E26A45">
        <w:rPr>
          <w:rFonts w:ascii="Arial" w:hAnsi="Arial" w:cs="Arial"/>
          <w:color w:val="000000"/>
        </w:rPr>
        <w:t xml:space="preserve">, para los doce meses inmediatamente siguientes. </w:t>
      </w:r>
    </w:p>
    <w:p w14:paraId="6487F3CC" w14:textId="77777777" w:rsidR="006B492D" w:rsidRPr="00E26A45" w:rsidRDefault="006B492D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</w:p>
    <w:p w14:paraId="752FAB79" w14:textId="139A406D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lastRenderedPageBreak/>
        <w:t>4.4 Información de avería.</w:t>
      </w:r>
      <w:r w:rsidR="00581E91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El proveedor del servicio deberá comunicar al </w:t>
      </w:r>
      <w:r w:rsidR="006B492D" w:rsidRPr="00E26A45">
        <w:rPr>
          <w:rFonts w:ascii="Arial" w:hAnsi="Arial" w:cs="Arial"/>
          <w:color w:val="000000"/>
        </w:rPr>
        <w:t>OS cualquier</w:t>
      </w:r>
      <w:r w:rsidRPr="00E26A45">
        <w:rPr>
          <w:rFonts w:ascii="Arial" w:hAnsi="Arial" w:cs="Arial"/>
          <w:color w:val="000000"/>
        </w:rPr>
        <w:t xml:space="preserve"> avería en su instalación de consumo o, en su caso, de generación asociada, </w:t>
      </w:r>
      <w:r w:rsidR="006B492D" w:rsidRPr="00E26A45">
        <w:rPr>
          <w:rFonts w:ascii="Arial" w:hAnsi="Arial" w:cs="Arial"/>
          <w:color w:val="000000"/>
        </w:rPr>
        <w:t>que afecte</w:t>
      </w:r>
      <w:r w:rsidRPr="00E26A45">
        <w:rPr>
          <w:rFonts w:ascii="Arial" w:hAnsi="Arial" w:cs="Arial"/>
          <w:color w:val="000000"/>
        </w:rPr>
        <w:t xml:space="preserve"> al programa de consumo o de generación neta, respectivamente, tan pronto </w:t>
      </w:r>
      <w:r w:rsidR="006B492D" w:rsidRPr="00E26A45">
        <w:rPr>
          <w:rFonts w:ascii="Arial" w:hAnsi="Arial" w:cs="Arial"/>
          <w:color w:val="000000"/>
        </w:rPr>
        <w:t>como ésta</w:t>
      </w:r>
      <w:r w:rsidRPr="00E26A45">
        <w:rPr>
          <w:rFonts w:ascii="Arial" w:hAnsi="Arial" w:cs="Arial"/>
          <w:color w:val="000000"/>
        </w:rPr>
        <w:t xml:space="preserve"> se produzca. Asimismo, el proveedor del servicio deberá comunicar al OS </w:t>
      </w:r>
      <w:r w:rsidR="006B492D" w:rsidRPr="00E26A45">
        <w:rPr>
          <w:rFonts w:ascii="Arial" w:hAnsi="Arial" w:cs="Arial"/>
          <w:color w:val="000000"/>
        </w:rPr>
        <w:t>cualquier avería</w:t>
      </w:r>
      <w:r w:rsidRPr="00E26A45">
        <w:rPr>
          <w:rFonts w:ascii="Arial" w:hAnsi="Arial" w:cs="Arial"/>
          <w:color w:val="000000"/>
        </w:rPr>
        <w:t xml:space="preserve"> de sus equipos de comunicaciones o de tratamiento de la interrumpibilidad, </w:t>
      </w:r>
      <w:r w:rsidR="006B492D" w:rsidRPr="00E26A45">
        <w:rPr>
          <w:rFonts w:ascii="Arial" w:hAnsi="Arial" w:cs="Arial"/>
          <w:color w:val="000000"/>
        </w:rPr>
        <w:t>tan pronto</w:t>
      </w:r>
      <w:r w:rsidRPr="00E26A45">
        <w:rPr>
          <w:rFonts w:ascii="Arial" w:hAnsi="Arial" w:cs="Arial"/>
          <w:color w:val="000000"/>
        </w:rPr>
        <w:t xml:space="preserve"> como ésta se produzca. </w:t>
      </w:r>
    </w:p>
    <w:p w14:paraId="40D23865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El OS lo comunicará a su correspondiente empresa distribuidora. </w:t>
      </w:r>
    </w:p>
    <w:p w14:paraId="79735599" w14:textId="499054A0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4.5 </w:t>
      </w:r>
      <w:r w:rsidRPr="00E26A45">
        <w:rPr>
          <w:rFonts w:ascii="Arial" w:hAnsi="Arial" w:cs="Arial"/>
          <w:color w:val="000000"/>
        </w:rPr>
        <w:tab/>
        <w:t>Información de consumo sobre periodos anteriores.</w:t>
      </w:r>
      <w:r w:rsidR="009B0E59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El OS deberá recibir, con</w:t>
      </w:r>
      <w:r w:rsidR="006B492D" w:rsidRPr="00E26A45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periodicidad horaria, los cuatro últimos valores de consumo medio cuarto horario de </w:t>
      </w:r>
      <w:r w:rsidR="006B492D" w:rsidRPr="00E26A45">
        <w:rPr>
          <w:rFonts w:ascii="Arial" w:hAnsi="Arial" w:cs="Arial"/>
          <w:color w:val="000000"/>
        </w:rPr>
        <w:t>la instalación</w:t>
      </w:r>
      <w:r w:rsidRPr="00E26A45">
        <w:rPr>
          <w:rFonts w:ascii="Arial" w:hAnsi="Arial" w:cs="Arial"/>
          <w:color w:val="000000"/>
        </w:rPr>
        <w:t xml:space="preserve"> del proveedor del servicio. </w:t>
      </w:r>
    </w:p>
    <w:p w14:paraId="58A7B575" w14:textId="6D5C97D4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4.6 </w:t>
      </w:r>
      <w:r w:rsidRPr="00E26A45">
        <w:rPr>
          <w:rFonts w:ascii="Arial" w:hAnsi="Arial" w:cs="Arial"/>
          <w:color w:val="000000"/>
        </w:rPr>
        <w:tab/>
        <w:t>Información de consumo y generación en tiempo real.</w:t>
      </w:r>
      <w:r w:rsidR="009B0E59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Para llevar a cabo </w:t>
      </w:r>
      <w:r w:rsidR="006B492D" w:rsidRPr="00E26A45">
        <w:rPr>
          <w:rFonts w:ascii="Arial" w:hAnsi="Arial" w:cs="Arial"/>
          <w:color w:val="000000"/>
        </w:rPr>
        <w:t>la correcta</w:t>
      </w:r>
      <w:r w:rsidRPr="00E26A45">
        <w:rPr>
          <w:rFonts w:ascii="Arial" w:hAnsi="Arial" w:cs="Arial"/>
          <w:color w:val="000000"/>
        </w:rPr>
        <w:t xml:space="preserve"> aplicación y control de la prestación del servicio de interrumpibilidad por parte </w:t>
      </w:r>
      <w:r w:rsidR="006B492D" w:rsidRPr="00E26A45">
        <w:rPr>
          <w:rFonts w:ascii="Arial" w:hAnsi="Arial" w:cs="Arial"/>
          <w:color w:val="000000"/>
        </w:rPr>
        <w:t>del OS</w:t>
      </w:r>
      <w:r w:rsidRPr="00E26A45">
        <w:rPr>
          <w:rFonts w:ascii="Arial" w:hAnsi="Arial" w:cs="Arial"/>
          <w:color w:val="000000"/>
        </w:rPr>
        <w:t xml:space="preserve">, el proveedor del servicio de interrumpibilidad deberá comunicar, a través </w:t>
      </w:r>
      <w:r w:rsidR="006B492D" w:rsidRPr="00E26A45">
        <w:rPr>
          <w:rFonts w:ascii="Arial" w:hAnsi="Arial" w:cs="Arial"/>
          <w:color w:val="000000"/>
        </w:rPr>
        <w:t>del SG</w:t>
      </w:r>
      <w:r w:rsidRPr="00E26A45">
        <w:rPr>
          <w:rFonts w:ascii="Arial" w:hAnsi="Arial" w:cs="Arial"/>
          <w:color w:val="000000"/>
        </w:rPr>
        <w:t xml:space="preserve">-SCECI, con una periodicidad que no excederá los 12 segundos, los </w:t>
      </w:r>
      <w:r w:rsidR="006B492D" w:rsidRPr="00E26A45">
        <w:rPr>
          <w:rFonts w:ascii="Arial" w:hAnsi="Arial" w:cs="Arial"/>
          <w:color w:val="000000"/>
        </w:rPr>
        <w:t>valores instantáneos</w:t>
      </w:r>
      <w:r w:rsidRPr="00E26A45">
        <w:rPr>
          <w:rFonts w:ascii="Arial" w:hAnsi="Arial" w:cs="Arial"/>
          <w:color w:val="000000"/>
        </w:rPr>
        <w:t xml:space="preserve"> de potencia activa y reactiva de consumo de su instalación. </w:t>
      </w:r>
    </w:p>
    <w:p w14:paraId="34E9327B" w14:textId="36F37ECD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Adicionalmente, el proveedor del servicio con instalación de generación </w:t>
      </w:r>
      <w:r w:rsidR="006B492D" w:rsidRPr="00E26A45">
        <w:rPr>
          <w:rFonts w:ascii="Arial" w:hAnsi="Arial" w:cs="Arial"/>
          <w:color w:val="000000"/>
        </w:rPr>
        <w:t>asociada deberá</w:t>
      </w:r>
      <w:r w:rsidRPr="00E26A45">
        <w:rPr>
          <w:rFonts w:ascii="Arial" w:hAnsi="Arial" w:cs="Arial"/>
          <w:color w:val="000000"/>
        </w:rPr>
        <w:t xml:space="preserve"> comunicar al OS, a través del SG-SCECI, con una periodicidad que no </w:t>
      </w:r>
      <w:r w:rsidR="006B492D" w:rsidRPr="00E26A45">
        <w:rPr>
          <w:rFonts w:ascii="Arial" w:hAnsi="Arial" w:cs="Arial"/>
          <w:color w:val="000000"/>
        </w:rPr>
        <w:t>excederá los</w:t>
      </w:r>
      <w:r w:rsidRPr="00E26A45">
        <w:rPr>
          <w:rFonts w:ascii="Arial" w:hAnsi="Arial" w:cs="Arial"/>
          <w:color w:val="000000"/>
        </w:rPr>
        <w:t xml:space="preserve"> 12 segundos, los valores instantáneos de potencia activa neta generada de </w:t>
      </w:r>
      <w:r w:rsidR="006B492D" w:rsidRPr="00E26A45">
        <w:rPr>
          <w:rFonts w:ascii="Arial" w:hAnsi="Arial" w:cs="Arial"/>
          <w:color w:val="000000"/>
        </w:rPr>
        <w:t>la instalación</w:t>
      </w:r>
      <w:r w:rsidRPr="00E26A45">
        <w:rPr>
          <w:rFonts w:ascii="Arial" w:hAnsi="Arial" w:cs="Arial"/>
          <w:color w:val="000000"/>
        </w:rPr>
        <w:t xml:space="preserve">. </w:t>
      </w:r>
    </w:p>
    <w:p w14:paraId="71425E84" w14:textId="7F577205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4.7 </w:t>
      </w:r>
      <w:r w:rsidRPr="00E26A45">
        <w:rPr>
          <w:rFonts w:ascii="Arial" w:hAnsi="Arial" w:cs="Arial"/>
          <w:color w:val="000000"/>
        </w:rPr>
        <w:tab/>
        <w:t>Información asociada a cada orden de reducción de potencia.</w:t>
      </w:r>
      <w:r w:rsidR="009B0E59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El proveedor </w:t>
      </w:r>
      <w:r w:rsidR="006B492D" w:rsidRPr="00E26A45">
        <w:rPr>
          <w:rFonts w:ascii="Arial" w:hAnsi="Arial" w:cs="Arial"/>
          <w:color w:val="000000"/>
        </w:rPr>
        <w:t>del servicio</w:t>
      </w:r>
      <w:r w:rsidRPr="00E26A45">
        <w:rPr>
          <w:rFonts w:ascii="Arial" w:hAnsi="Arial" w:cs="Arial"/>
          <w:color w:val="000000"/>
        </w:rPr>
        <w:t xml:space="preserve"> enviará al OS, acuse de recibo de las órdenes de reducción de potencia, </w:t>
      </w:r>
      <w:r w:rsidR="006B492D" w:rsidRPr="00E26A45">
        <w:rPr>
          <w:rFonts w:ascii="Arial" w:hAnsi="Arial" w:cs="Arial"/>
          <w:color w:val="000000"/>
        </w:rPr>
        <w:t>su cambio</w:t>
      </w:r>
      <w:r w:rsidRPr="00E26A45">
        <w:rPr>
          <w:rFonts w:ascii="Arial" w:hAnsi="Arial" w:cs="Arial"/>
          <w:color w:val="000000"/>
        </w:rPr>
        <w:t xml:space="preserve"> y/o anulación, desglosadas por tipo de orden de reducción de potencia, que </w:t>
      </w:r>
      <w:r w:rsidR="006B492D" w:rsidRPr="00E26A45">
        <w:rPr>
          <w:rFonts w:ascii="Arial" w:hAnsi="Arial" w:cs="Arial"/>
          <w:color w:val="000000"/>
        </w:rPr>
        <w:t>incluirá el</w:t>
      </w:r>
      <w:r w:rsidRPr="00E26A45">
        <w:rPr>
          <w:rFonts w:ascii="Arial" w:hAnsi="Arial" w:cs="Arial"/>
          <w:color w:val="000000"/>
        </w:rPr>
        <w:t xml:space="preserve"> perfil potencia/tiempo, en un máximo de dos minutos desde su recepción. </w:t>
      </w:r>
    </w:p>
    <w:p w14:paraId="1A30D2E2" w14:textId="74D5ADAC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Después de cada orden de reducción de potencia, el proveedor del servicio enviará </w:t>
      </w:r>
      <w:r w:rsidR="006B492D" w:rsidRPr="00E26A45">
        <w:rPr>
          <w:rFonts w:ascii="Arial" w:hAnsi="Arial" w:cs="Arial"/>
          <w:color w:val="000000"/>
        </w:rPr>
        <w:t>al OS</w:t>
      </w:r>
      <w:r w:rsidRPr="00E26A45">
        <w:rPr>
          <w:rFonts w:ascii="Arial" w:hAnsi="Arial" w:cs="Arial"/>
          <w:color w:val="000000"/>
        </w:rPr>
        <w:t xml:space="preserve"> en el formato que éste indique, además de los datos descriptivos de la orden </w:t>
      </w:r>
      <w:r w:rsidR="006B492D" w:rsidRPr="00E26A45">
        <w:rPr>
          <w:rFonts w:ascii="Arial" w:hAnsi="Arial" w:cs="Arial"/>
          <w:color w:val="000000"/>
        </w:rPr>
        <w:t>de interrupción</w:t>
      </w:r>
      <w:r w:rsidRPr="00E26A45">
        <w:rPr>
          <w:rFonts w:ascii="Arial" w:hAnsi="Arial" w:cs="Arial"/>
          <w:color w:val="000000"/>
        </w:rPr>
        <w:t xml:space="preserve"> que haya ejecutado, los registros de potencia activa media demandada </w:t>
      </w:r>
      <w:r w:rsidR="006B492D" w:rsidRPr="00E26A45">
        <w:rPr>
          <w:rFonts w:ascii="Arial" w:hAnsi="Arial" w:cs="Arial"/>
          <w:color w:val="000000"/>
        </w:rPr>
        <w:t>cada cinco</w:t>
      </w:r>
      <w:r w:rsidRPr="00E26A45">
        <w:rPr>
          <w:rFonts w:ascii="Arial" w:hAnsi="Arial" w:cs="Arial"/>
          <w:color w:val="000000"/>
        </w:rPr>
        <w:t xml:space="preserve"> minutos, con sus correspondientes marcas de tiempo, durante todos los periodos </w:t>
      </w:r>
      <w:r w:rsidR="006B492D" w:rsidRPr="00E26A45">
        <w:rPr>
          <w:rFonts w:ascii="Arial" w:hAnsi="Arial" w:cs="Arial"/>
          <w:color w:val="000000"/>
        </w:rPr>
        <w:t>de la</w:t>
      </w:r>
      <w:r w:rsidRPr="00E26A45">
        <w:rPr>
          <w:rFonts w:ascii="Arial" w:hAnsi="Arial" w:cs="Arial"/>
          <w:color w:val="000000"/>
        </w:rPr>
        <w:t xml:space="preserve"> orden de reducción de potencia. </w:t>
      </w:r>
    </w:p>
    <w:p w14:paraId="5E16F55A" w14:textId="2913CB19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El OS comunicará a la Dirección General de Política Energética y Minas las </w:t>
      </w:r>
      <w:r w:rsidR="006B492D" w:rsidRPr="00E26A45">
        <w:rPr>
          <w:rFonts w:ascii="Arial" w:hAnsi="Arial" w:cs="Arial"/>
          <w:color w:val="000000"/>
        </w:rPr>
        <w:t>órdenes de</w:t>
      </w:r>
      <w:r w:rsidRPr="00E26A45">
        <w:rPr>
          <w:rFonts w:ascii="Arial" w:hAnsi="Arial" w:cs="Arial"/>
          <w:color w:val="000000"/>
        </w:rPr>
        <w:t xml:space="preserve"> reducción de potencia emitidas en el plazo máximo de 2 horas desde su </w:t>
      </w:r>
      <w:r w:rsidR="006B492D" w:rsidRPr="00E26A45">
        <w:rPr>
          <w:rFonts w:ascii="Arial" w:hAnsi="Arial" w:cs="Arial"/>
          <w:color w:val="000000"/>
        </w:rPr>
        <w:t>emisión mediante</w:t>
      </w:r>
      <w:r w:rsidRPr="00E26A45">
        <w:rPr>
          <w:rFonts w:ascii="Arial" w:hAnsi="Arial" w:cs="Arial"/>
          <w:color w:val="000000"/>
        </w:rPr>
        <w:t xml:space="preserve"> correo electrónico, a las direcciones que la Dirección General de </w:t>
      </w:r>
      <w:r w:rsidR="006B492D" w:rsidRPr="00E26A45">
        <w:rPr>
          <w:rFonts w:ascii="Arial" w:hAnsi="Arial" w:cs="Arial"/>
          <w:color w:val="000000"/>
        </w:rPr>
        <w:t>Política Energética</w:t>
      </w:r>
      <w:r w:rsidRPr="00E26A45">
        <w:rPr>
          <w:rFonts w:ascii="Arial" w:hAnsi="Arial" w:cs="Arial"/>
          <w:color w:val="000000"/>
        </w:rPr>
        <w:t xml:space="preserve"> y Minas habilite para tal fin. </w:t>
      </w:r>
    </w:p>
    <w:p w14:paraId="31CF61F3" w14:textId="743EE52F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Finalizada la ejecución de la orden de reducción, el OS comunicará a la </w:t>
      </w:r>
      <w:r w:rsidR="006B492D" w:rsidRPr="00E26A45">
        <w:rPr>
          <w:rFonts w:ascii="Arial" w:hAnsi="Arial" w:cs="Arial"/>
          <w:color w:val="000000"/>
        </w:rPr>
        <w:t>Dirección General</w:t>
      </w:r>
      <w:r w:rsidRPr="00E26A45">
        <w:rPr>
          <w:rFonts w:ascii="Arial" w:hAnsi="Arial" w:cs="Arial"/>
          <w:color w:val="000000"/>
        </w:rPr>
        <w:t xml:space="preserve"> de Política Energética y Minas los datos de la orden de reducción de potencia, </w:t>
      </w:r>
      <w:r w:rsidR="006B492D" w:rsidRPr="00E26A45">
        <w:rPr>
          <w:rFonts w:ascii="Arial" w:hAnsi="Arial" w:cs="Arial"/>
          <w:color w:val="000000"/>
        </w:rPr>
        <w:t>los proveedores</w:t>
      </w:r>
      <w:r w:rsidRPr="00E26A45">
        <w:rPr>
          <w:rFonts w:ascii="Arial" w:hAnsi="Arial" w:cs="Arial"/>
          <w:color w:val="000000"/>
        </w:rPr>
        <w:t xml:space="preserve"> del servicio afectados y el grado de cumplimiento de dicha orden. </w:t>
      </w:r>
    </w:p>
    <w:p w14:paraId="7BED8276" w14:textId="09D2E9EA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Una vez transcurridos 3 días hábiles desde la recepción de una orden de </w:t>
      </w:r>
      <w:r w:rsidR="006B492D" w:rsidRPr="00E26A45">
        <w:rPr>
          <w:rFonts w:ascii="Arial" w:hAnsi="Arial" w:cs="Arial"/>
          <w:color w:val="000000"/>
        </w:rPr>
        <w:t>interrupción de</w:t>
      </w:r>
      <w:r w:rsidRPr="00E26A45">
        <w:rPr>
          <w:rFonts w:ascii="Arial" w:hAnsi="Arial" w:cs="Arial"/>
          <w:color w:val="000000"/>
        </w:rPr>
        <w:t xml:space="preserve"> potencia, el proveedor del servicio podrá contactar con el operador del sistema </w:t>
      </w:r>
      <w:r w:rsidR="006B492D" w:rsidRPr="00E26A45">
        <w:rPr>
          <w:rFonts w:ascii="Arial" w:hAnsi="Arial" w:cs="Arial"/>
          <w:color w:val="000000"/>
        </w:rPr>
        <w:t>para confirmar</w:t>
      </w:r>
      <w:r w:rsidRPr="00E26A45">
        <w:rPr>
          <w:rFonts w:ascii="Arial" w:hAnsi="Arial" w:cs="Arial"/>
          <w:color w:val="000000"/>
        </w:rPr>
        <w:t xml:space="preserve"> la correcta recepción por parte de éste de los datos que son precisos para </w:t>
      </w:r>
      <w:r w:rsidR="006B492D" w:rsidRPr="00E26A45">
        <w:rPr>
          <w:rFonts w:ascii="Arial" w:hAnsi="Arial" w:cs="Arial"/>
          <w:color w:val="000000"/>
        </w:rPr>
        <w:t>la evaluación</w:t>
      </w:r>
      <w:r w:rsidRPr="00E26A45">
        <w:rPr>
          <w:rFonts w:ascii="Arial" w:hAnsi="Arial" w:cs="Arial"/>
          <w:color w:val="000000"/>
        </w:rPr>
        <w:t xml:space="preserve"> del cumplimiento de dicha opción de ejecución y solicitar una </w:t>
      </w:r>
      <w:r w:rsidR="006B492D" w:rsidRPr="00E26A45">
        <w:rPr>
          <w:rFonts w:ascii="Arial" w:hAnsi="Arial" w:cs="Arial"/>
          <w:color w:val="000000"/>
        </w:rPr>
        <w:t>valoración preliminar</w:t>
      </w:r>
      <w:r w:rsidRPr="00E26A45">
        <w:rPr>
          <w:rFonts w:ascii="Arial" w:hAnsi="Arial" w:cs="Arial"/>
          <w:color w:val="000000"/>
        </w:rPr>
        <w:t xml:space="preserve"> del cumplimiento de la misma. </w:t>
      </w:r>
    </w:p>
    <w:p w14:paraId="61B2EB3E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5. </w:t>
      </w:r>
      <w:r w:rsidRPr="00E26A45">
        <w:rPr>
          <w:rFonts w:ascii="Arial" w:hAnsi="Arial" w:cs="Arial"/>
          <w:color w:val="000000"/>
        </w:rPr>
        <w:tab/>
      </w:r>
      <w:r w:rsidRPr="00E26A45">
        <w:rPr>
          <w:rFonts w:ascii="Arial" w:hAnsi="Arial" w:cs="Arial"/>
          <w:i/>
          <w:iCs/>
          <w:color w:val="000000"/>
        </w:rPr>
        <w:t>Control de la disponibilidad del servicio</w:t>
      </w:r>
      <w:r w:rsidRPr="00E26A45">
        <w:rPr>
          <w:rFonts w:ascii="Arial" w:hAnsi="Arial" w:cs="Arial"/>
          <w:color w:val="000000"/>
        </w:rPr>
        <w:t xml:space="preserve">. </w:t>
      </w:r>
    </w:p>
    <w:p w14:paraId="353D95CC" w14:textId="77777777" w:rsidR="00B972C7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5.1 </w:t>
      </w:r>
      <w:r w:rsidRPr="00E26A45">
        <w:rPr>
          <w:rFonts w:ascii="Arial" w:hAnsi="Arial" w:cs="Arial"/>
          <w:color w:val="000000"/>
        </w:rPr>
        <w:tab/>
        <w:t>Control de las condiciones de prestación del servicio.</w:t>
      </w:r>
      <w:r w:rsidR="009B0E59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A partir de la información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de consumo en SIMEL y en tiempo real, el OS vigilará y controlará periódicamente </w:t>
      </w:r>
      <w:r w:rsidR="006B492D" w:rsidRPr="00E26A45">
        <w:rPr>
          <w:rFonts w:ascii="Arial" w:hAnsi="Arial" w:cs="Arial"/>
          <w:color w:val="000000"/>
        </w:rPr>
        <w:t>el cumplimiento</w:t>
      </w:r>
      <w:r w:rsidRPr="00E26A45">
        <w:rPr>
          <w:rFonts w:ascii="Arial" w:hAnsi="Arial" w:cs="Arial"/>
          <w:color w:val="000000"/>
        </w:rPr>
        <w:t xml:space="preserve"> de las condiciones de prestación del servicio que se recogen en el </w:t>
      </w:r>
      <w:r w:rsidR="006B492D" w:rsidRPr="00E26A45">
        <w:rPr>
          <w:rFonts w:ascii="Arial" w:hAnsi="Arial" w:cs="Arial"/>
          <w:color w:val="000000"/>
        </w:rPr>
        <w:t>contrato entre</w:t>
      </w:r>
      <w:r w:rsidRPr="00E26A45">
        <w:rPr>
          <w:rFonts w:ascii="Arial" w:hAnsi="Arial" w:cs="Arial"/>
          <w:color w:val="000000"/>
        </w:rPr>
        <w:t xml:space="preserve"> el proveedor y el OS. Cuando el OS considere que se están incumpliendo </w:t>
      </w:r>
      <w:r w:rsidR="006B492D" w:rsidRPr="00E26A45">
        <w:rPr>
          <w:rFonts w:ascii="Arial" w:hAnsi="Arial" w:cs="Arial"/>
          <w:color w:val="000000"/>
        </w:rPr>
        <w:t>estas condiciones</w:t>
      </w:r>
      <w:r w:rsidRPr="00E26A45">
        <w:rPr>
          <w:rFonts w:ascii="Arial" w:hAnsi="Arial" w:cs="Arial"/>
          <w:color w:val="000000"/>
        </w:rPr>
        <w:t xml:space="preserve"> por parte de algún proveedor se lo comunicará y, en su caso, remitirá </w:t>
      </w:r>
      <w:r w:rsidR="006B492D" w:rsidRPr="00E26A45">
        <w:rPr>
          <w:rFonts w:ascii="Arial" w:hAnsi="Arial" w:cs="Arial"/>
          <w:color w:val="000000"/>
        </w:rPr>
        <w:t>un informe</w:t>
      </w:r>
      <w:r w:rsidRPr="00E26A45">
        <w:rPr>
          <w:rFonts w:ascii="Arial" w:hAnsi="Arial" w:cs="Arial"/>
          <w:color w:val="000000"/>
        </w:rPr>
        <w:t xml:space="preserve"> a la Dirección General de Política Energética y Minas, a efectos de lo previsto </w:t>
      </w:r>
      <w:r w:rsidR="006B492D" w:rsidRPr="00E26A45">
        <w:rPr>
          <w:rFonts w:ascii="Arial" w:hAnsi="Arial" w:cs="Arial"/>
          <w:color w:val="000000"/>
        </w:rPr>
        <w:t>en el</w:t>
      </w:r>
      <w:r w:rsidRPr="00E26A45">
        <w:rPr>
          <w:rFonts w:ascii="Arial" w:hAnsi="Arial" w:cs="Arial"/>
          <w:color w:val="000000"/>
        </w:rPr>
        <w:t xml:space="preserve"> artículo 14.3 de la Orden ITC 2370/2007, de 27 de julio.</w:t>
      </w:r>
    </w:p>
    <w:p w14:paraId="5DC7D4D6" w14:textId="79D681C7" w:rsidR="002926DB" w:rsidRPr="00E26A45" w:rsidRDefault="002926DB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  <w:sectPr w:rsidR="002926DB" w:rsidRPr="00E26A45" w:rsidSect="006B492D">
          <w:type w:val="continuous"/>
          <w:pgSz w:w="11915" w:h="16847"/>
          <w:pgMar w:top="1276" w:right="1425" w:bottom="1418" w:left="1701" w:header="708" w:footer="708" w:gutter="0"/>
          <w:cols w:space="720"/>
          <w:docGrid w:linePitch="360"/>
        </w:sectPr>
      </w:pPr>
    </w:p>
    <w:p w14:paraId="7F535085" w14:textId="5AA512AF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5.2 </w:t>
      </w:r>
      <w:r w:rsidRPr="00E26A45">
        <w:rPr>
          <w:rFonts w:ascii="Arial" w:hAnsi="Arial" w:cs="Arial"/>
          <w:color w:val="000000"/>
        </w:rPr>
        <w:tab/>
        <w:t>Control de las comunicaciones.</w:t>
      </w:r>
      <w:r w:rsidR="009B0E59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El OS vigilará y controlará periódicamente </w:t>
      </w:r>
      <w:r w:rsidR="006B492D" w:rsidRPr="00E26A45">
        <w:rPr>
          <w:rFonts w:ascii="Arial" w:hAnsi="Arial" w:cs="Arial"/>
          <w:color w:val="000000"/>
        </w:rPr>
        <w:t>el estado</w:t>
      </w:r>
      <w:r w:rsidRPr="00E26A45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lastRenderedPageBreak/>
        <w:t xml:space="preserve">de las comunicaciones de los proveedores del servicio informando a </w:t>
      </w:r>
      <w:r w:rsidR="006B492D" w:rsidRPr="00E26A45">
        <w:rPr>
          <w:rFonts w:ascii="Arial" w:hAnsi="Arial" w:cs="Arial"/>
          <w:color w:val="000000"/>
        </w:rPr>
        <w:t>los proveedores</w:t>
      </w:r>
      <w:r w:rsidRPr="00E26A45">
        <w:rPr>
          <w:rFonts w:ascii="Arial" w:hAnsi="Arial" w:cs="Arial"/>
          <w:color w:val="000000"/>
        </w:rPr>
        <w:t xml:space="preserve"> de las deficiencias que se identifiquen. </w:t>
      </w:r>
    </w:p>
    <w:p w14:paraId="3A44FAEC" w14:textId="3A7FE6F9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Cuando el OS considere que se están incumpliendo reiteradamente las condiciones </w:t>
      </w:r>
      <w:r w:rsidR="006B492D" w:rsidRPr="00E26A45">
        <w:rPr>
          <w:rFonts w:ascii="Arial" w:hAnsi="Arial" w:cs="Arial"/>
          <w:color w:val="000000"/>
        </w:rPr>
        <w:t>de prestación</w:t>
      </w:r>
      <w:r w:rsidRPr="00E26A45">
        <w:rPr>
          <w:rFonts w:ascii="Arial" w:hAnsi="Arial" w:cs="Arial"/>
          <w:color w:val="000000"/>
        </w:rPr>
        <w:t xml:space="preserve"> del servicio en lo referente al estado de las comunicaciones, remitirá un </w:t>
      </w:r>
      <w:r w:rsidR="006B492D" w:rsidRPr="00E26A45">
        <w:rPr>
          <w:rFonts w:ascii="Arial" w:hAnsi="Arial" w:cs="Arial"/>
          <w:color w:val="000000"/>
        </w:rPr>
        <w:t>informe a</w:t>
      </w:r>
      <w:r w:rsidRPr="00E26A45">
        <w:rPr>
          <w:rFonts w:ascii="Arial" w:hAnsi="Arial" w:cs="Arial"/>
          <w:color w:val="000000"/>
        </w:rPr>
        <w:t xml:space="preserve"> la Dirección General de Política Energética y Minas, a efectos de lo previsto en </w:t>
      </w:r>
      <w:r w:rsidR="006B492D" w:rsidRPr="00E26A45">
        <w:rPr>
          <w:rFonts w:ascii="Arial" w:hAnsi="Arial" w:cs="Arial"/>
          <w:color w:val="000000"/>
        </w:rPr>
        <w:t>el artículo</w:t>
      </w:r>
      <w:r w:rsidRPr="00E26A45">
        <w:rPr>
          <w:rFonts w:ascii="Arial" w:hAnsi="Arial" w:cs="Arial"/>
          <w:color w:val="000000"/>
        </w:rPr>
        <w:t xml:space="preserve"> 14.3 de la Orden ITC 2370/2007, de 27 de julio. </w:t>
      </w:r>
    </w:p>
    <w:p w14:paraId="035B0C46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6. </w:t>
      </w:r>
      <w:r w:rsidRPr="00E26A45">
        <w:rPr>
          <w:rFonts w:ascii="Arial" w:hAnsi="Arial" w:cs="Arial"/>
          <w:color w:val="000000"/>
        </w:rPr>
        <w:tab/>
      </w:r>
      <w:r w:rsidRPr="00E26A45">
        <w:rPr>
          <w:rFonts w:ascii="Arial" w:hAnsi="Arial" w:cs="Arial"/>
          <w:i/>
          <w:iCs/>
          <w:color w:val="000000"/>
        </w:rPr>
        <w:t>Evaluación de las necesidades de reducción de potencia.</w:t>
      </w:r>
      <w:r w:rsidRPr="00E26A45">
        <w:rPr>
          <w:rFonts w:ascii="Arial" w:hAnsi="Arial" w:cs="Arial"/>
          <w:color w:val="000000"/>
        </w:rPr>
        <w:t xml:space="preserve"> </w:t>
      </w:r>
    </w:p>
    <w:p w14:paraId="33F47C5B" w14:textId="4C9A2B84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De acuerdo con las situaciones de operación que se presenten, el OS evaluará las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necesidades de aplicación del servicio de interrumpibilidad y gestionará el servicio </w:t>
      </w:r>
      <w:r w:rsidR="006B492D" w:rsidRPr="00E26A45">
        <w:rPr>
          <w:rFonts w:ascii="Arial" w:hAnsi="Arial" w:cs="Arial"/>
          <w:color w:val="000000"/>
        </w:rPr>
        <w:t>de</w:t>
      </w:r>
      <w:r w:rsidR="009B0E59">
        <w:rPr>
          <w:rFonts w:ascii="Arial" w:hAnsi="Arial" w:cs="Arial"/>
          <w:color w:val="000000"/>
        </w:rPr>
        <w:t xml:space="preserve"> </w:t>
      </w:r>
      <w:r w:rsidR="006B492D" w:rsidRPr="00E26A45">
        <w:rPr>
          <w:rFonts w:ascii="Arial" w:hAnsi="Arial" w:cs="Arial"/>
          <w:color w:val="000000"/>
        </w:rPr>
        <w:t>acuerdo</w:t>
      </w:r>
      <w:r w:rsidRPr="00E26A45">
        <w:rPr>
          <w:rFonts w:ascii="Arial" w:hAnsi="Arial" w:cs="Arial"/>
          <w:color w:val="000000"/>
        </w:rPr>
        <w:t xml:space="preserve"> con estas necesidades. </w:t>
      </w:r>
    </w:p>
    <w:p w14:paraId="45538AC5" w14:textId="71201CC9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Adicionalmente y sin perjuicio de las necesidades que surjan en la operación, el </w:t>
      </w:r>
      <w:r w:rsidR="006B492D" w:rsidRPr="00E26A45">
        <w:rPr>
          <w:rFonts w:ascii="Arial" w:hAnsi="Arial" w:cs="Arial"/>
          <w:color w:val="000000"/>
        </w:rPr>
        <w:t>OS evaluará</w:t>
      </w:r>
      <w:r w:rsidRPr="00E26A45">
        <w:rPr>
          <w:rFonts w:ascii="Arial" w:hAnsi="Arial" w:cs="Arial"/>
          <w:color w:val="000000"/>
        </w:rPr>
        <w:t xml:space="preserve"> la aplicación del servicio en las situaciones recogidas en los apartados siguientes: </w:t>
      </w:r>
    </w:p>
    <w:p w14:paraId="30FF8DFF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6.1 </w:t>
      </w:r>
      <w:r w:rsidRPr="00E26A45">
        <w:rPr>
          <w:rFonts w:ascii="Arial" w:hAnsi="Arial" w:cs="Arial"/>
          <w:color w:val="000000"/>
        </w:rPr>
        <w:tab/>
        <w:t xml:space="preserve">Evaluación de la cobertura de la demanda. </w:t>
      </w:r>
    </w:p>
    <w:p w14:paraId="56F72EBA" w14:textId="40B04864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1. </w:t>
      </w:r>
      <w:r w:rsidRPr="00E26A45">
        <w:rPr>
          <w:rFonts w:ascii="Arial" w:hAnsi="Arial" w:cs="Arial"/>
          <w:color w:val="000000"/>
        </w:rPr>
        <w:tab/>
        <w:t>El OS evaluará su plan de cobertura y programación de despacho, con la mejor</w:t>
      </w:r>
      <w:r w:rsidR="00D0214D">
        <w:rPr>
          <w:rFonts w:ascii="Arial" w:hAnsi="Arial" w:cs="Arial"/>
          <w:color w:val="000000"/>
        </w:rPr>
        <w:t xml:space="preserve"> </w:t>
      </w:r>
    </w:p>
    <w:p w14:paraId="63C86D29" w14:textId="3713A2A2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información disponible en el horizonte de la posible aplicación de interrumpibilidad, y </w:t>
      </w:r>
      <w:r w:rsidR="006B492D" w:rsidRPr="00E26A45">
        <w:rPr>
          <w:rFonts w:ascii="Arial" w:hAnsi="Arial" w:cs="Arial"/>
          <w:color w:val="000000"/>
        </w:rPr>
        <w:t>de acuerdo</w:t>
      </w:r>
      <w:r w:rsidRPr="00E26A45">
        <w:rPr>
          <w:rFonts w:ascii="Arial" w:hAnsi="Arial" w:cs="Arial"/>
          <w:color w:val="000000"/>
        </w:rPr>
        <w:t xml:space="preserve"> con lo dispuesto en el Procedimiento de Operación 2.2 «Previsión de la </w:t>
      </w:r>
      <w:r w:rsidR="006B492D" w:rsidRPr="00E26A45">
        <w:rPr>
          <w:rFonts w:ascii="Arial" w:hAnsi="Arial" w:cs="Arial"/>
          <w:color w:val="000000"/>
        </w:rPr>
        <w:t>cobertura y</w:t>
      </w:r>
      <w:r w:rsidRPr="00E26A45">
        <w:rPr>
          <w:rFonts w:ascii="Arial" w:hAnsi="Arial" w:cs="Arial"/>
          <w:color w:val="000000"/>
        </w:rPr>
        <w:t xml:space="preserve"> análisis de seguridad del sistema eléctrico». </w:t>
      </w:r>
    </w:p>
    <w:p w14:paraId="1B10A4B3" w14:textId="3E7E9E0B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2. </w:t>
      </w:r>
      <w:r w:rsidRPr="00E26A45">
        <w:rPr>
          <w:rFonts w:ascii="Arial" w:hAnsi="Arial" w:cs="Arial"/>
          <w:color w:val="000000"/>
        </w:rPr>
        <w:tab/>
        <w:t>Tanto para la demanda como para la potencia renovable no gestionable disponible,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el OS utilizará su mejor previsión. </w:t>
      </w:r>
    </w:p>
    <w:p w14:paraId="688B2298" w14:textId="7A9F0563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3. </w:t>
      </w:r>
      <w:r w:rsidRPr="00E26A45">
        <w:rPr>
          <w:rFonts w:ascii="Arial" w:hAnsi="Arial" w:cs="Arial"/>
          <w:color w:val="000000"/>
        </w:rPr>
        <w:tab/>
        <w:t xml:space="preserve">La disponibilidad del resto del equipo generador vendrá determinada por </w:t>
      </w:r>
      <w:r w:rsidR="006B492D" w:rsidRPr="00E26A45">
        <w:rPr>
          <w:rFonts w:ascii="Arial" w:hAnsi="Arial" w:cs="Arial"/>
          <w:color w:val="000000"/>
        </w:rPr>
        <w:t>la declaración</w:t>
      </w:r>
      <w:r w:rsidRPr="00E26A45">
        <w:rPr>
          <w:rFonts w:ascii="Arial" w:hAnsi="Arial" w:cs="Arial"/>
          <w:color w:val="000000"/>
        </w:rPr>
        <w:t xml:space="preserve"> de los sujetos propietarios, así como por las indisponibilidades </w:t>
      </w:r>
      <w:r w:rsidR="006B492D" w:rsidRPr="00E26A45">
        <w:rPr>
          <w:rFonts w:ascii="Arial" w:hAnsi="Arial" w:cs="Arial"/>
          <w:color w:val="000000"/>
        </w:rPr>
        <w:t>por incumplimientos</w:t>
      </w:r>
      <w:r w:rsidRPr="00E26A45">
        <w:rPr>
          <w:rFonts w:ascii="Arial" w:hAnsi="Arial" w:cs="Arial"/>
          <w:color w:val="000000"/>
        </w:rPr>
        <w:t xml:space="preserve"> de programa constatados por el OS en tiempo real. </w:t>
      </w:r>
    </w:p>
    <w:p w14:paraId="3CBB0A92" w14:textId="7BD6AD1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4. </w:t>
      </w:r>
      <w:r w:rsidRPr="00E26A45">
        <w:rPr>
          <w:rFonts w:ascii="Arial" w:hAnsi="Arial" w:cs="Arial"/>
          <w:color w:val="000000"/>
        </w:rPr>
        <w:tab/>
        <w:t xml:space="preserve">Se considerarán los intercambios con el sistema eléctrico peninsular </w:t>
      </w:r>
      <w:r w:rsidR="006B492D" w:rsidRPr="00E26A45">
        <w:rPr>
          <w:rFonts w:ascii="Arial" w:hAnsi="Arial" w:cs="Arial"/>
          <w:color w:val="000000"/>
        </w:rPr>
        <w:t>programados en</w:t>
      </w:r>
      <w:r w:rsidRPr="00E26A45">
        <w:rPr>
          <w:rFonts w:ascii="Arial" w:hAnsi="Arial" w:cs="Arial"/>
          <w:color w:val="000000"/>
        </w:rPr>
        <w:t xml:space="preserve"> el despacho. </w:t>
      </w:r>
    </w:p>
    <w:p w14:paraId="6E914559" w14:textId="00DF4B1B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5. </w:t>
      </w:r>
      <w:r w:rsidRPr="00E26A45">
        <w:rPr>
          <w:rFonts w:ascii="Arial" w:hAnsi="Arial" w:cs="Arial"/>
          <w:color w:val="000000"/>
        </w:rPr>
        <w:tab/>
        <w:t xml:space="preserve">En los sistemas eléctricos de los territorios no peninsulares, y sin perjuicio de </w:t>
      </w:r>
      <w:r w:rsidR="006B492D" w:rsidRPr="00E26A45">
        <w:rPr>
          <w:rFonts w:ascii="Arial" w:hAnsi="Arial" w:cs="Arial"/>
          <w:color w:val="000000"/>
        </w:rPr>
        <w:t>lo indicado</w:t>
      </w:r>
      <w:r w:rsidRPr="00E26A45">
        <w:rPr>
          <w:rFonts w:ascii="Arial" w:hAnsi="Arial" w:cs="Arial"/>
          <w:color w:val="000000"/>
        </w:rPr>
        <w:t xml:space="preserve"> en el apartado anterior, el OS podrá aplicar órdenes de reducción de </w:t>
      </w:r>
      <w:r w:rsidR="006B492D" w:rsidRPr="00E26A45">
        <w:rPr>
          <w:rFonts w:ascii="Arial" w:hAnsi="Arial" w:cs="Arial"/>
          <w:color w:val="000000"/>
        </w:rPr>
        <w:t>potencia cuando</w:t>
      </w:r>
      <w:r w:rsidRPr="00E26A45">
        <w:rPr>
          <w:rFonts w:ascii="Arial" w:hAnsi="Arial" w:cs="Arial"/>
          <w:color w:val="000000"/>
        </w:rPr>
        <w:t xml:space="preserve"> la diferencia entre la potencia disponible y la previsión de potencia demandada </w:t>
      </w:r>
      <w:r w:rsidR="006B492D" w:rsidRPr="00E26A45">
        <w:rPr>
          <w:rFonts w:ascii="Arial" w:hAnsi="Arial" w:cs="Arial"/>
          <w:color w:val="000000"/>
        </w:rPr>
        <w:t>sea inferior</w:t>
      </w:r>
      <w:r w:rsidRPr="00E26A45">
        <w:rPr>
          <w:rFonts w:ascii="Arial" w:hAnsi="Arial" w:cs="Arial"/>
          <w:color w:val="000000"/>
        </w:rPr>
        <w:t xml:space="preserve"> a los valores mínimos de reserva rodante (primaria y secundaria) exigidos </w:t>
      </w:r>
      <w:r w:rsidR="006B492D" w:rsidRPr="00E26A45">
        <w:rPr>
          <w:rFonts w:ascii="Arial" w:hAnsi="Arial" w:cs="Arial"/>
          <w:color w:val="000000"/>
        </w:rPr>
        <w:t>en Procedimiento</w:t>
      </w:r>
      <w:r w:rsidRPr="00E26A45">
        <w:rPr>
          <w:rFonts w:ascii="Arial" w:hAnsi="Arial" w:cs="Arial"/>
          <w:color w:val="000000"/>
        </w:rPr>
        <w:t xml:space="preserve"> de Operación 1 «Funcionamiento de los sistemas eléctricos de los </w:t>
      </w:r>
      <w:r w:rsidR="006B492D" w:rsidRPr="00E26A45">
        <w:rPr>
          <w:rFonts w:ascii="Arial" w:hAnsi="Arial" w:cs="Arial"/>
          <w:color w:val="000000"/>
        </w:rPr>
        <w:t>territorios no</w:t>
      </w:r>
      <w:r w:rsidRPr="00E26A45">
        <w:rPr>
          <w:rFonts w:ascii="Arial" w:hAnsi="Arial" w:cs="Arial"/>
          <w:color w:val="000000"/>
        </w:rPr>
        <w:t xml:space="preserve"> peninsulares». </w:t>
      </w:r>
    </w:p>
    <w:p w14:paraId="561E5E04" w14:textId="3D701865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6.2 </w:t>
      </w:r>
      <w:r w:rsidRPr="00E26A45">
        <w:rPr>
          <w:rFonts w:ascii="Arial" w:hAnsi="Arial" w:cs="Arial"/>
          <w:color w:val="000000"/>
        </w:rPr>
        <w:tab/>
        <w:t>Orden de reducción de potencia a petición de las compañías de distribución.</w:t>
      </w:r>
      <w:r w:rsidR="009B0E59">
        <w:rPr>
          <w:rFonts w:ascii="Arial" w:hAnsi="Arial" w:cs="Arial"/>
          <w:color w:val="000000"/>
        </w:rPr>
        <w:t xml:space="preserve"> </w:t>
      </w:r>
      <w:r w:rsidR="006B492D" w:rsidRPr="00E26A45">
        <w:rPr>
          <w:rFonts w:ascii="Arial" w:hAnsi="Arial" w:cs="Arial"/>
          <w:color w:val="000000"/>
        </w:rPr>
        <w:t>Los gestores</w:t>
      </w:r>
      <w:r w:rsidRPr="00E26A45">
        <w:rPr>
          <w:rFonts w:ascii="Arial" w:hAnsi="Arial" w:cs="Arial"/>
          <w:color w:val="000000"/>
        </w:rPr>
        <w:t xml:space="preserve"> de las redes de distribución podrán solicitar del OS la emisión de una orden </w:t>
      </w:r>
      <w:r w:rsidR="006B492D" w:rsidRPr="00E26A45">
        <w:rPr>
          <w:rFonts w:ascii="Arial" w:hAnsi="Arial" w:cs="Arial"/>
          <w:color w:val="000000"/>
        </w:rPr>
        <w:t>de reducción</w:t>
      </w:r>
      <w:r w:rsidRPr="00E26A45">
        <w:rPr>
          <w:rFonts w:ascii="Arial" w:hAnsi="Arial" w:cs="Arial"/>
          <w:color w:val="000000"/>
        </w:rPr>
        <w:t xml:space="preserve"> de potencia en las áreas de distribución de su competencia cuando </w:t>
      </w:r>
      <w:r w:rsidR="006B492D" w:rsidRPr="00E26A45">
        <w:rPr>
          <w:rFonts w:ascii="Arial" w:hAnsi="Arial" w:cs="Arial"/>
          <w:color w:val="000000"/>
        </w:rPr>
        <w:t>las circunstancias</w:t>
      </w:r>
      <w:r w:rsidRPr="00E26A45">
        <w:rPr>
          <w:rFonts w:ascii="Arial" w:hAnsi="Arial" w:cs="Arial"/>
          <w:color w:val="000000"/>
        </w:rPr>
        <w:t xml:space="preserve"> de operación de su red así lo requieran. </w:t>
      </w:r>
    </w:p>
    <w:p w14:paraId="6609B4DD" w14:textId="01B36AB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A tal efecto, deberán remitir un fax/correo electrónico al Centro de Control Eléctrico </w:t>
      </w:r>
      <w:r w:rsidR="006B492D" w:rsidRPr="00E26A45">
        <w:rPr>
          <w:rFonts w:ascii="Arial" w:hAnsi="Arial" w:cs="Arial"/>
          <w:color w:val="000000"/>
        </w:rPr>
        <w:t>del OS</w:t>
      </w:r>
      <w:r w:rsidRPr="00E26A45">
        <w:rPr>
          <w:rFonts w:ascii="Arial" w:hAnsi="Arial" w:cs="Arial"/>
          <w:color w:val="000000"/>
        </w:rPr>
        <w:t xml:space="preserve"> con la solicitud de orden de reducción de potencia al menos una hora antes </w:t>
      </w:r>
      <w:r w:rsidR="006B492D" w:rsidRPr="00E26A45">
        <w:rPr>
          <w:rFonts w:ascii="Arial" w:hAnsi="Arial" w:cs="Arial"/>
          <w:color w:val="000000"/>
        </w:rPr>
        <w:t>del comienzo</w:t>
      </w:r>
      <w:r w:rsidRPr="00E26A45">
        <w:rPr>
          <w:rFonts w:ascii="Arial" w:hAnsi="Arial" w:cs="Arial"/>
          <w:color w:val="000000"/>
        </w:rPr>
        <w:t xml:space="preserve"> del preaviso mínimo de la orden de reducción de potencia deseada. </w:t>
      </w:r>
    </w:p>
    <w:p w14:paraId="1D6C7454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La plantilla del fax/correo electrónico estará publicada en la página web del OS. </w:t>
      </w:r>
    </w:p>
    <w:p w14:paraId="6EA41CAE" w14:textId="6B9398E3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El OS analizará la solicitud y deberá remitir una respuesta por fax/correo al gestor de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la red de distribución a la misma dirección o teléfono con el que se remitió la solicitud </w:t>
      </w:r>
      <w:r w:rsidR="006B492D" w:rsidRPr="00E26A45">
        <w:rPr>
          <w:rFonts w:ascii="Arial" w:hAnsi="Arial" w:cs="Arial"/>
          <w:color w:val="000000"/>
        </w:rPr>
        <w:t>al menos</w:t>
      </w:r>
      <w:r w:rsidRPr="00E26A45">
        <w:rPr>
          <w:rFonts w:ascii="Arial" w:hAnsi="Arial" w:cs="Arial"/>
          <w:color w:val="000000"/>
        </w:rPr>
        <w:t xml:space="preserve"> media hora antes del comienzo del preaviso mínimo de la orden de reducción </w:t>
      </w:r>
      <w:r w:rsidR="006B492D" w:rsidRPr="00E26A45">
        <w:rPr>
          <w:rFonts w:ascii="Arial" w:hAnsi="Arial" w:cs="Arial"/>
          <w:color w:val="000000"/>
        </w:rPr>
        <w:t>de potencia</w:t>
      </w:r>
      <w:r w:rsidRPr="00E26A45">
        <w:rPr>
          <w:rFonts w:ascii="Arial" w:hAnsi="Arial" w:cs="Arial"/>
          <w:color w:val="000000"/>
        </w:rPr>
        <w:t xml:space="preserve"> solicitada. </w:t>
      </w:r>
    </w:p>
    <w:p w14:paraId="28ED39B8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La plantilla del fax/correo electrónico estará publicada en la página web del OS. </w:t>
      </w:r>
    </w:p>
    <w:p w14:paraId="2FCC2116" w14:textId="721A93AC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En el caso de ser aprobada el OS emitirá la orden de reducción de potencia a los</w:t>
      </w:r>
      <w:r w:rsidR="00D0214D">
        <w:rPr>
          <w:rFonts w:ascii="Arial" w:hAnsi="Arial" w:cs="Arial"/>
          <w:color w:val="000000"/>
        </w:rPr>
        <w:t xml:space="preserve"> </w:t>
      </w:r>
    </w:p>
    <w:p w14:paraId="451E0948" w14:textId="0CAE6DC9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lastRenderedPageBreak/>
        <w:t xml:space="preserve">consumidores implicados indicando al gestor de la red en su respuesta los términos en </w:t>
      </w:r>
      <w:r w:rsidR="006B492D" w:rsidRPr="00E26A45">
        <w:rPr>
          <w:rFonts w:ascii="Arial" w:hAnsi="Arial" w:cs="Arial"/>
          <w:color w:val="000000"/>
        </w:rPr>
        <w:t>que se</w:t>
      </w:r>
      <w:r w:rsidRPr="00E26A45">
        <w:rPr>
          <w:rFonts w:ascii="Arial" w:hAnsi="Arial" w:cs="Arial"/>
          <w:color w:val="000000"/>
        </w:rPr>
        <w:t xml:space="preserve"> solicita y los y proveedores conectados a sus redes a quien se da la orden </w:t>
      </w:r>
      <w:r w:rsidR="006B492D" w:rsidRPr="00E26A45">
        <w:rPr>
          <w:rFonts w:ascii="Arial" w:hAnsi="Arial" w:cs="Arial"/>
          <w:color w:val="000000"/>
        </w:rPr>
        <w:t>de interrupción</w:t>
      </w:r>
      <w:r w:rsidRPr="00E26A45">
        <w:rPr>
          <w:rFonts w:ascii="Arial" w:hAnsi="Arial" w:cs="Arial"/>
          <w:color w:val="000000"/>
        </w:rPr>
        <w:t xml:space="preserve">. </w:t>
      </w:r>
    </w:p>
    <w:p w14:paraId="2C56E327" w14:textId="0609BC9C" w:rsidR="00B972C7" w:rsidRPr="00E26A45" w:rsidRDefault="00997B91" w:rsidP="006B492D">
      <w:pPr>
        <w:pStyle w:val="Prrafodelista"/>
        <w:spacing w:line="266" w:lineRule="exact"/>
        <w:jc w:val="both"/>
        <w:rPr>
          <w:rFonts w:ascii="Arial" w:hAnsi="Arial" w:cs="Arial"/>
          <w:color w:val="000000"/>
        </w:rPr>
        <w:sectPr w:rsidR="00B972C7" w:rsidRPr="00E26A45" w:rsidSect="006B492D">
          <w:type w:val="continuous"/>
          <w:pgSz w:w="11915" w:h="16847"/>
          <w:pgMar w:top="1418" w:right="1425" w:bottom="1560" w:left="1701" w:header="708" w:footer="708" w:gutter="0"/>
          <w:cols w:space="720"/>
          <w:docGrid w:linePitch="360"/>
        </w:sectPr>
      </w:pPr>
      <w:r w:rsidRPr="00E26A45">
        <w:rPr>
          <w:rFonts w:ascii="Arial" w:hAnsi="Arial" w:cs="Arial"/>
          <w:color w:val="000000"/>
        </w:rPr>
        <w:t>En caso de desestimar la petición el OS, además de responder por fax/</w:t>
      </w:r>
      <w:r w:rsidR="006B492D" w:rsidRPr="00E26A45">
        <w:rPr>
          <w:rFonts w:ascii="Arial" w:hAnsi="Arial" w:cs="Arial"/>
          <w:color w:val="000000"/>
        </w:rPr>
        <w:t>correo indicando</w:t>
      </w:r>
      <w:r w:rsidRPr="00E26A45">
        <w:rPr>
          <w:rFonts w:ascii="Arial" w:hAnsi="Arial" w:cs="Arial"/>
          <w:color w:val="000000"/>
        </w:rPr>
        <w:t xml:space="preserve"> las razones que le han llevado a denegar la petición, de acuerdo con lo </w:t>
      </w:r>
      <w:r w:rsidR="006B492D" w:rsidRPr="00E26A45">
        <w:rPr>
          <w:rFonts w:ascii="Arial" w:hAnsi="Arial" w:cs="Arial"/>
          <w:color w:val="000000"/>
        </w:rPr>
        <w:t>indicado en</w:t>
      </w:r>
      <w:r w:rsidRPr="00E26A45">
        <w:rPr>
          <w:rFonts w:ascii="Arial" w:hAnsi="Arial" w:cs="Arial"/>
          <w:color w:val="000000"/>
        </w:rPr>
        <w:t xml:space="preserve"> el presente punto, se deberá poner en contacto con el gestor con objeto de buscar una</w:t>
      </w:r>
    </w:p>
    <w:p w14:paraId="4A168A60" w14:textId="30E453CB" w:rsidR="00B972C7" w:rsidRPr="00E26A45" w:rsidRDefault="00997B91" w:rsidP="006B492D">
      <w:pPr>
        <w:pStyle w:val="Prrafodelista"/>
        <w:spacing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solución viable al problema. Los criterios de aceptación o rechazo serán los que </w:t>
      </w:r>
      <w:r w:rsidR="006B492D" w:rsidRPr="00E26A45">
        <w:rPr>
          <w:rFonts w:ascii="Arial" w:hAnsi="Arial" w:cs="Arial"/>
          <w:color w:val="000000"/>
        </w:rPr>
        <w:t>permitan mantener</w:t>
      </w:r>
      <w:r w:rsidRPr="00E26A45">
        <w:rPr>
          <w:rFonts w:ascii="Arial" w:hAnsi="Arial" w:cs="Arial"/>
          <w:color w:val="000000"/>
        </w:rPr>
        <w:t xml:space="preserve"> la seguridad tanto en la red de distribución como en la red de transporte. </w:t>
      </w:r>
    </w:p>
    <w:p w14:paraId="5DC76D19" w14:textId="44738EF4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6.3 </w:t>
      </w:r>
      <w:r w:rsidRPr="00E26A45">
        <w:rPr>
          <w:rFonts w:ascii="Arial" w:hAnsi="Arial" w:cs="Arial"/>
          <w:color w:val="000000"/>
        </w:rPr>
        <w:tab/>
        <w:t xml:space="preserve">Orden de reducción de potencia emitida por trabajos en la Red observable por </w:t>
      </w:r>
      <w:r w:rsidR="006B492D" w:rsidRPr="00E26A45">
        <w:rPr>
          <w:rFonts w:ascii="Arial" w:hAnsi="Arial" w:cs="Arial"/>
          <w:color w:val="000000"/>
        </w:rPr>
        <w:t>el Operador</w:t>
      </w:r>
      <w:r w:rsidRPr="00E26A45">
        <w:rPr>
          <w:rFonts w:ascii="Arial" w:hAnsi="Arial" w:cs="Arial"/>
          <w:color w:val="000000"/>
        </w:rPr>
        <w:t xml:space="preserve"> del Sistema y/o situaciones de riesgo para la seguridad del Sistema Eléctrico. </w:t>
      </w:r>
    </w:p>
    <w:p w14:paraId="46B14B52" w14:textId="7DB2B2F2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La necesidad de realizar labores de mantenimiento en las infraestructuras </w:t>
      </w:r>
      <w:r w:rsidR="006B492D" w:rsidRPr="00E26A45">
        <w:rPr>
          <w:rFonts w:ascii="Arial" w:hAnsi="Arial" w:cs="Arial"/>
          <w:color w:val="000000"/>
        </w:rPr>
        <w:t>eléctricas actualmente</w:t>
      </w:r>
      <w:r w:rsidRPr="00E26A45">
        <w:rPr>
          <w:rFonts w:ascii="Arial" w:hAnsi="Arial" w:cs="Arial"/>
          <w:color w:val="000000"/>
        </w:rPr>
        <w:t xml:space="preserve"> en servicio, así como los trabajos de construcción de nuevas instalaciones </w:t>
      </w:r>
      <w:r w:rsidR="006B492D" w:rsidRPr="00E26A45">
        <w:rPr>
          <w:rFonts w:ascii="Arial" w:hAnsi="Arial" w:cs="Arial"/>
          <w:color w:val="000000"/>
        </w:rPr>
        <w:t>o de</w:t>
      </w:r>
      <w:r w:rsidRPr="00E26A45">
        <w:rPr>
          <w:rFonts w:ascii="Arial" w:hAnsi="Arial" w:cs="Arial"/>
          <w:color w:val="000000"/>
        </w:rPr>
        <w:t xml:space="preserve"> refuerzo de las ya existentes, previstos en la planificación vigente, pueden requerir </w:t>
      </w:r>
      <w:r w:rsidR="006B492D" w:rsidRPr="00E26A45">
        <w:rPr>
          <w:rFonts w:ascii="Arial" w:hAnsi="Arial" w:cs="Arial"/>
          <w:color w:val="000000"/>
        </w:rPr>
        <w:t>una reducción</w:t>
      </w:r>
      <w:r w:rsidRPr="00E26A45">
        <w:rPr>
          <w:rFonts w:ascii="Arial" w:hAnsi="Arial" w:cs="Arial"/>
          <w:color w:val="000000"/>
        </w:rPr>
        <w:t xml:space="preserve"> temporal del consumo en una o varias zonas del Sistema Eléctrico. </w:t>
      </w:r>
    </w:p>
    <w:p w14:paraId="1AA37091" w14:textId="67E85690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A tal efecto, el OS podrá cursar una orden de reducción de potencia durante </w:t>
      </w:r>
      <w:r w:rsidR="006B492D" w:rsidRPr="00E26A45">
        <w:rPr>
          <w:rFonts w:ascii="Arial" w:hAnsi="Arial" w:cs="Arial"/>
          <w:color w:val="000000"/>
        </w:rPr>
        <w:t>la ejecución</w:t>
      </w:r>
      <w:r w:rsidRPr="00E26A45">
        <w:rPr>
          <w:rFonts w:ascii="Arial" w:hAnsi="Arial" w:cs="Arial"/>
          <w:color w:val="000000"/>
        </w:rPr>
        <w:t xml:space="preserve"> de descargos en la Red Observable definida en el Procedimiento de </w:t>
      </w:r>
      <w:r w:rsidR="006B492D" w:rsidRPr="00E26A45">
        <w:rPr>
          <w:rFonts w:ascii="Arial" w:hAnsi="Arial" w:cs="Arial"/>
          <w:color w:val="000000"/>
        </w:rPr>
        <w:t>Operación 8.1</w:t>
      </w:r>
      <w:r w:rsidRPr="00E26A45">
        <w:rPr>
          <w:rFonts w:ascii="Arial" w:hAnsi="Arial" w:cs="Arial"/>
          <w:color w:val="000000"/>
        </w:rPr>
        <w:t xml:space="preserve"> «Definición de las redes operadas y observadas por el operador del sistema» </w:t>
      </w:r>
      <w:r w:rsidR="006B492D" w:rsidRPr="00E26A45">
        <w:rPr>
          <w:rFonts w:ascii="Arial" w:hAnsi="Arial" w:cs="Arial"/>
          <w:color w:val="000000"/>
        </w:rPr>
        <w:t>aprobado por</w:t>
      </w:r>
      <w:r w:rsidRPr="00E26A45">
        <w:rPr>
          <w:rFonts w:ascii="Arial" w:hAnsi="Arial" w:cs="Arial"/>
          <w:color w:val="000000"/>
        </w:rPr>
        <w:t xml:space="preserve"> Resolución del Secretario de Estado de Energía de 7 de abril de 2006, en </w:t>
      </w:r>
      <w:r w:rsidR="006B492D" w:rsidRPr="00E26A45">
        <w:rPr>
          <w:rFonts w:ascii="Arial" w:hAnsi="Arial" w:cs="Arial"/>
          <w:color w:val="000000"/>
        </w:rPr>
        <w:t>cualquiera de</w:t>
      </w:r>
      <w:r w:rsidRPr="00E26A45">
        <w:rPr>
          <w:rFonts w:ascii="Arial" w:hAnsi="Arial" w:cs="Arial"/>
          <w:color w:val="000000"/>
        </w:rPr>
        <w:t xml:space="preserve"> los siguientes supuestos: </w:t>
      </w:r>
    </w:p>
    <w:p w14:paraId="0B22341C" w14:textId="502EB5AC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Cuando no exista la posibilidad de adoptar otras medidas que no deriven en </w:t>
      </w:r>
      <w:r w:rsidR="006B492D" w:rsidRPr="00E26A45">
        <w:rPr>
          <w:rFonts w:ascii="Arial" w:hAnsi="Arial" w:cs="Arial"/>
          <w:color w:val="000000"/>
        </w:rPr>
        <w:t>una afectación</w:t>
      </w:r>
      <w:r w:rsidRPr="00E26A45">
        <w:rPr>
          <w:rFonts w:ascii="Arial" w:hAnsi="Arial" w:cs="Arial"/>
          <w:color w:val="000000"/>
        </w:rPr>
        <w:t xml:space="preserve"> directa al suministro eléctrico o estas supongan un riesgo elevado para </w:t>
      </w:r>
      <w:r w:rsidR="006B492D" w:rsidRPr="00E26A45">
        <w:rPr>
          <w:rFonts w:ascii="Arial" w:hAnsi="Arial" w:cs="Arial"/>
          <w:color w:val="000000"/>
        </w:rPr>
        <w:t>la garantía</w:t>
      </w:r>
      <w:r w:rsidRPr="00E26A45">
        <w:rPr>
          <w:rFonts w:ascii="Arial" w:hAnsi="Arial" w:cs="Arial"/>
          <w:color w:val="000000"/>
        </w:rPr>
        <w:t xml:space="preserve"> del mismo. </w:t>
      </w:r>
    </w:p>
    <w:p w14:paraId="3A35C9F3" w14:textId="74791BC0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Cuando una reducción parcial de la carga en la zona afectada del sistema se </w:t>
      </w:r>
      <w:r w:rsidR="006B492D" w:rsidRPr="00E26A45">
        <w:rPr>
          <w:rFonts w:ascii="Arial" w:hAnsi="Arial" w:cs="Arial"/>
          <w:color w:val="000000"/>
        </w:rPr>
        <w:t>traduzca en</w:t>
      </w:r>
      <w:r w:rsidRPr="00E26A45">
        <w:rPr>
          <w:rFonts w:ascii="Arial" w:hAnsi="Arial" w:cs="Arial"/>
          <w:color w:val="000000"/>
        </w:rPr>
        <w:t xml:space="preserve"> una medida de salvaguarda efectiva orientada a minimizar los efectos de una </w:t>
      </w:r>
      <w:r w:rsidR="006B492D" w:rsidRPr="00E26A45">
        <w:rPr>
          <w:rFonts w:ascii="Arial" w:hAnsi="Arial" w:cs="Arial"/>
          <w:color w:val="000000"/>
        </w:rPr>
        <w:t>incidencia en</w:t>
      </w:r>
      <w:r w:rsidRPr="00E26A45">
        <w:rPr>
          <w:rFonts w:ascii="Arial" w:hAnsi="Arial" w:cs="Arial"/>
          <w:color w:val="000000"/>
        </w:rPr>
        <w:t xml:space="preserve"> la red mientras se encuentren en curso los trabajos programados. </w:t>
      </w:r>
    </w:p>
    <w:p w14:paraId="3C913676" w14:textId="0398DFD0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Cuando, tras una incidencia, resulte necesario adoptar medidas de </w:t>
      </w:r>
      <w:r w:rsidR="006B492D" w:rsidRPr="00E26A45">
        <w:rPr>
          <w:rFonts w:ascii="Arial" w:hAnsi="Arial" w:cs="Arial"/>
          <w:color w:val="000000"/>
        </w:rPr>
        <w:t>emergencia destinadas</w:t>
      </w:r>
      <w:r w:rsidRPr="00E26A45">
        <w:rPr>
          <w:rFonts w:ascii="Arial" w:hAnsi="Arial" w:cs="Arial"/>
          <w:color w:val="000000"/>
        </w:rPr>
        <w:t xml:space="preserve"> a reducir parcial, y/o localmente la carga del sistema para lograr </w:t>
      </w:r>
      <w:r w:rsidR="006B492D" w:rsidRPr="00E26A45">
        <w:rPr>
          <w:rFonts w:ascii="Arial" w:hAnsi="Arial" w:cs="Arial"/>
          <w:color w:val="000000"/>
        </w:rPr>
        <w:t>reestablecer sus</w:t>
      </w:r>
      <w:r w:rsidRPr="00E26A45">
        <w:rPr>
          <w:rFonts w:ascii="Arial" w:hAnsi="Arial" w:cs="Arial"/>
          <w:color w:val="000000"/>
        </w:rPr>
        <w:t xml:space="preserve"> variables de control a valores normales de funcionamiento, y/o devolver el </w:t>
      </w:r>
      <w:r w:rsidR="006B492D" w:rsidRPr="00E26A45">
        <w:rPr>
          <w:rFonts w:ascii="Arial" w:hAnsi="Arial" w:cs="Arial"/>
          <w:color w:val="000000"/>
        </w:rPr>
        <w:t>suministro a</w:t>
      </w:r>
      <w:r w:rsidRPr="00E26A45">
        <w:rPr>
          <w:rFonts w:ascii="Arial" w:hAnsi="Arial" w:cs="Arial"/>
          <w:color w:val="000000"/>
        </w:rPr>
        <w:t xml:space="preserve"> clientes que no estén acogidos al servicio de interrumpibilidad. </w:t>
      </w:r>
    </w:p>
    <w:p w14:paraId="29E315C6" w14:textId="1C33889E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Los supuestos anteriores serán también de aplicación, en cualquier otra circunstancia,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con independencia de la ejecución o no de trabajos en la Red de Observable cuando, </w:t>
      </w:r>
      <w:r w:rsidR="006B492D" w:rsidRPr="00E26A45">
        <w:rPr>
          <w:rFonts w:ascii="Arial" w:hAnsi="Arial" w:cs="Arial"/>
          <w:color w:val="000000"/>
        </w:rPr>
        <w:t>a juicio</w:t>
      </w:r>
      <w:r w:rsidRPr="00E26A45">
        <w:rPr>
          <w:rFonts w:ascii="Arial" w:hAnsi="Arial" w:cs="Arial"/>
          <w:color w:val="000000"/>
        </w:rPr>
        <w:t xml:space="preserve"> del OS, se presente una situación de riesgo para la seguridad del Sistema Eléctrico. </w:t>
      </w:r>
    </w:p>
    <w:p w14:paraId="4D0E2E91" w14:textId="77777777" w:rsidR="006B492D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7. </w:t>
      </w:r>
      <w:r w:rsidRPr="00E26A45">
        <w:rPr>
          <w:rFonts w:ascii="Arial" w:hAnsi="Arial" w:cs="Arial"/>
          <w:color w:val="000000"/>
        </w:rPr>
        <w:tab/>
      </w:r>
      <w:r w:rsidRPr="00E26A45">
        <w:rPr>
          <w:rFonts w:ascii="Arial" w:hAnsi="Arial" w:cs="Arial"/>
          <w:i/>
          <w:iCs/>
          <w:color w:val="000000"/>
        </w:rPr>
        <w:t>Programación de la orden de reducción de potencia.</w:t>
      </w:r>
      <w:r w:rsidRPr="00E26A45">
        <w:rPr>
          <w:rFonts w:ascii="Arial" w:hAnsi="Arial" w:cs="Arial"/>
          <w:color w:val="000000"/>
        </w:rPr>
        <w:t xml:space="preserve"> </w:t>
      </w:r>
    </w:p>
    <w:p w14:paraId="07C71CA8" w14:textId="52316C22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Con toda la </w:t>
      </w:r>
      <w:r w:rsidR="006B492D" w:rsidRPr="00E26A45">
        <w:rPr>
          <w:rFonts w:ascii="Arial" w:hAnsi="Arial" w:cs="Arial"/>
          <w:color w:val="000000"/>
        </w:rPr>
        <w:t>información disponible</w:t>
      </w:r>
      <w:r w:rsidRPr="00E26A45">
        <w:rPr>
          <w:rFonts w:ascii="Arial" w:hAnsi="Arial" w:cs="Arial"/>
          <w:color w:val="000000"/>
        </w:rPr>
        <w:t xml:space="preserve">, teniendo en cuenta el estado de la operación del Sistema Eléctrico, el OS, </w:t>
      </w:r>
      <w:r w:rsidR="006B492D" w:rsidRPr="00E26A45">
        <w:rPr>
          <w:rFonts w:ascii="Arial" w:hAnsi="Arial" w:cs="Arial"/>
          <w:color w:val="000000"/>
        </w:rPr>
        <w:t>una vez</w:t>
      </w:r>
      <w:r w:rsidRPr="00E26A45">
        <w:rPr>
          <w:rFonts w:ascii="Arial" w:hAnsi="Arial" w:cs="Arial"/>
          <w:color w:val="000000"/>
        </w:rPr>
        <w:t xml:space="preserve"> evaluadas las necesidades de aplicación del servicio, determinará las potencias </w:t>
      </w:r>
      <w:r w:rsidR="006B492D" w:rsidRPr="00E26A45">
        <w:rPr>
          <w:rFonts w:ascii="Arial" w:hAnsi="Arial" w:cs="Arial"/>
          <w:color w:val="000000"/>
        </w:rPr>
        <w:t>a interrumpir</w:t>
      </w:r>
      <w:r w:rsidRPr="00E26A45">
        <w:rPr>
          <w:rFonts w:ascii="Arial" w:hAnsi="Arial" w:cs="Arial"/>
          <w:color w:val="000000"/>
        </w:rPr>
        <w:t xml:space="preserve">, la duración y los perfiles o intervalos de interrupción. </w:t>
      </w:r>
    </w:p>
    <w:p w14:paraId="7CA316B2" w14:textId="2791C798" w:rsidR="00B972C7" w:rsidRPr="00E26A45" w:rsidRDefault="006B492D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A continuación</w:t>
      </w:r>
      <w:r w:rsidR="00997B91" w:rsidRPr="00E26A45">
        <w:rPr>
          <w:rFonts w:ascii="Arial" w:hAnsi="Arial" w:cs="Arial"/>
          <w:color w:val="000000"/>
        </w:rPr>
        <w:t xml:space="preserve">, </w:t>
      </w:r>
      <w:r w:rsidRPr="00E26A45">
        <w:rPr>
          <w:rFonts w:ascii="Arial" w:hAnsi="Arial" w:cs="Arial"/>
          <w:color w:val="000000"/>
        </w:rPr>
        <w:t>seleccionará la modalidad de prestación del servicio de interrumpibilidad</w:t>
      </w:r>
      <w:r w:rsidR="00997B91" w:rsidRPr="00E26A45">
        <w:rPr>
          <w:rFonts w:ascii="Arial" w:hAnsi="Arial" w:cs="Arial"/>
          <w:color w:val="000000"/>
        </w:rPr>
        <w:t xml:space="preserve">, la extensión zonal, así como, en su caso, los perfiles potencia-tiempo. </w:t>
      </w:r>
    </w:p>
    <w:p w14:paraId="17AA9750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La selección podrá hacerse atendiendo a los siguientes criterios: </w:t>
      </w:r>
    </w:p>
    <w:p w14:paraId="4ED86575" w14:textId="1F912A6C" w:rsidR="00B972C7" w:rsidRPr="00E26A45" w:rsidRDefault="00997B91" w:rsidP="006B492D">
      <w:pPr>
        <w:pStyle w:val="Prrafodelista"/>
        <w:numPr>
          <w:ilvl w:val="0"/>
          <w:numId w:val="2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Ámbito general. Aplicación a todos los proveedores que prestan el servicio en los sistemas eléctricos de los territorios no peninsulares. </w:t>
      </w:r>
    </w:p>
    <w:p w14:paraId="7CC62D09" w14:textId="63C53A87" w:rsidR="00B972C7" w:rsidRPr="00E26A45" w:rsidRDefault="00997B91" w:rsidP="006B492D">
      <w:pPr>
        <w:pStyle w:val="Prrafodelista"/>
        <w:numPr>
          <w:ilvl w:val="0"/>
          <w:numId w:val="2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Zonas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eléctricas.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Aplicación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restringida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las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zonas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eléctricas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seleccionadas,</w:t>
      </w:r>
      <w:r w:rsidR="006B492D" w:rsidRPr="00E26A45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seleccionando una o varias, de entre las zonas existentes. </w:t>
      </w:r>
    </w:p>
    <w:p w14:paraId="684CB57F" w14:textId="0BAAEB62" w:rsidR="00B972C7" w:rsidRPr="00E26A45" w:rsidRDefault="00997B91" w:rsidP="006B492D">
      <w:pPr>
        <w:pStyle w:val="Prrafodelista"/>
        <w:numPr>
          <w:ilvl w:val="0"/>
          <w:numId w:val="2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Empresas eléctricas. Ámbito de aplicación seleccionando una o varias empresas distribuidoras. </w:t>
      </w:r>
    </w:p>
    <w:p w14:paraId="4769048C" w14:textId="122E9467" w:rsidR="00B972C7" w:rsidRPr="00E26A45" w:rsidRDefault="00997B91" w:rsidP="006B492D">
      <w:pPr>
        <w:pStyle w:val="Prrafodelista"/>
        <w:numPr>
          <w:ilvl w:val="0"/>
          <w:numId w:val="2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lastRenderedPageBreak/>
        <w:t>Proveedores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del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servicio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individuales.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Selección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directa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los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proveedores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 xml:space="preserve">del servicio que vayan a ser objeto de aplicación de la orden de reducción de potencia. </w:t>
      </w:r>
    </w:p>
    <w:p w14:paraId="5E669CA5" w14:textId="4041949B" w:rsidR="00B972C7" w:rsidRPr="00E26A45" w:rsidRDefault="00997B91" w:rsidP="006B492D">
      <w:pPr>
        <w:spacing w:beforeLines="40" w:before="96" w:line="266" w:lineRule="exact"/>
        <w:ind w:left="57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Estos mismos criterios de selección podrán utilizarse para seleccionar, en su caso, </w:t>
      </w:r>
      <w:r w:rsidR="006B492D" w:rsidRPr="00E26A45">
        <w:rPr>
          <w:rFonts w:ascii="Arial" w:hAnsi="Arial" w:cs="Arial"/>
          <w:color w:val="000000"/>
        </w:rPr>
        <w:t>la exclusión</w:t>
      </w:r>
      <w:r w:rsidRPr="00E26A45">
        <w:rPr>
          <w:rFonts w:ascii="Arial" w:hAnsi="Arial" w:cs="Arial"/>
          <w:color w:val="000000"/>
        </w:rPr>
        <w:t xml:space="preserve"> de una orden de reducción de potencia. Con estos criterios, se podrá igualmente elegir uno o varios subconjuntos de proveedores del servicio adecuados a cada estado de operación del Sistema Eléctrico. Una vez comprobado el potencial esperable de interrupción, en MW, para cada </w:t>
      </w:r>
      <w:r w:rsidR="006B492D" w:rsidRPr="00E26A45">
        <w:rPr>
          <w:rFonts w:ascii="Arial" w:hAnsi="Arial" w:cs="Arial"/>
          <w:color w:val="000000"/>
        </w:rPr>
        <w:t>período seleccionado</w:t>
      </w:r>
      <w:r w:rsidRPr="00E26A45">
        <w:rPr>
          <w:rFonts w:ascii="Arial" w:hAnsi="Arial" w:cs="Arial"/>
          <w:color w:val="000000"/>
        </w:rPr>
        <w:t xml:space="preserve"> y desglosado con arreglo a los criterios de selección empleados, el </w:t>
      </w:r>
      <w:r w:rsidR="006B492D" w:rsidRPr="00E26A45">
        <w:rPr>
          <w:rFonts w:ascii="Arial" w:hAnsi="Arial" w:cs="Arial"/>
          <w:color w:val="000000"/>
        </w:rPr>
        <w:t>OS procederá</w:t>
      </w:r>
      <w:r w:rsidRPr="00E26A45">
        <w:rPr>
          <w:rFonts w:ascii="Arial" w:hAnsi="Arial" w:cs="Arial"/>
          <w:color w:val="000000"/>
        </w:rPr>
        <w:t xml:space="preserve"> a emitir la orden de reducción de potencia con el preaviso establecido. </w:t>
      </w:r>
    </w:p>
    <w:p w14:paraId="21944015" w14:textId="7EED2E7E" w:rsidR="00B972C7" w:rsidRPr="00E26A45" w:rsidRDefault="00997B91" w:rsidP="006B492D">
      <w:pPr>
        <w:spacing w:beforeLines="40" w:before="96" w:line="266" w:lineRule="exact"/>
        <w:ind w:left="57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En cualquier momento se podrán anular las órdenes de reducción de potencia, </w:t>
      </w:r>
      <w:r w:rsidR="006B492D" w:rsidRPr="00E26A45">
        <w:rPr>
          <w:rFonts w:ascii="Arial" w:hAnsi="Arial" w:cs="Arial"/>
          <w:color w:val="000000"/>
        </w:rPr>
        <w:t>incluso si</w:t>
      </w:r>
      <w:r w:rsidRPr="00E26A45">
        <w:rPr>
          <w:rFonts w:ascii="Arial" w:hAnsi="Arial" w:cs="Arial"/>
          <w:color w:val="000000"/>
        </w:rPr>
        <w:t xml:space="preserve"> están en ejecución. </w:t>
      </w:r>
    </w:p>
    <w:p w14:paraId="4F6B2CCF" w14:textId="178C12B4" w:rsidR="00181303" w:rsidRPr="00E26A45" w:rsidRDefault="00997B91" w:rsidP="00181303">
      <w:pPr>
        <w:spacing w:beforeLines="40" w:before="96" w:line="266" w:lineRule="exact"/>
        <w:jc w:val="both"/>
        <w:rPr>
          <w:rFonts w:ascii="Arial" w:hAnsi="Arial" w:cs="Arial"/>
          <w:color w:val="000000"/>
        </w:rPr>
        <w:sectPr w:rsidR="00181303" w:rsidRPr="00E26A45" w:rsidSect="006B492D">
          <w:type w:val="continuous"/>
          <w:pgSz w:w="11915" w:h="16847"/>
          <w:pgMar w:top="1418" w:right="1425" w:bottom="1560" w:left="1701" w:header="708" w:footer="708" w:gutter="0"/>
          <w:cols w:space="720"/>
          <w:docGrid w:linePitch="360"/>
        </w:sectPr>
      </w:pPr>
      <w:r w:rsidRPr="00E26A45">
        <w:rPr>
          <w:rFonts w:ascii="Arial" w:hAnsi="Arial" w:cs="Arial"/>
          <w:color w:val="000000"/>
        </w:rPr>
        <w:t xml:space="preserve">El proceso de selección de los proveedores del servicio a quienes se vaya a anular </w:t>
      </w:r>
      <w:r w:rsidR="006B492D" w:rsidRPr="00E26A45">
        <w:rPr>
          <w:rFonts w:ascii="Arial" w:hAnsi="Arial" w:cs="Arial"/>
          <w:color w:val="000000"/>
        </w:rPr>
        <w:t>la orden</w:t>
      </w:r>
      <w:r w:rsidRPr="00E26A45">
        <w:rPr>
          <w:rFonts w:ascii="Arial" w:hAnsi="Arial" w:cs="Arial"/>
          <w:color w:val="000000"/>
        </w:rPr>
        <w:t xml:space="preserve"> de reducción de potencia será el descrito anteriormente para seleccionar lo</w:t>
      </w:r>
      <w:r w:rsidR="00181303">
        <w:rPr>
          <w:rFonts w:ascii="Arial" w:hAnsi="Arial" w:cs="Arial"/>
          <w:color w:val="000000"/>
        </w:rPr>
        <w:t>s</w:t>
      </w:r>
      <w:r w:rsidR="00093338">
        <w:rPr>
          <w:rFonts w:ascii="Arial" w:hAnsi="Arial" w:cs="Arial"/>
          <w:color w:val="000000"/>
        </w:rPr>
        <w:t xml:space="preserve"> </w:t>
      </w:r>
    </w:p>
    <w:p w14:paraId="565AC365" w14:textId="10974C6D" w:rsidR="00B972C7" w:rsidRPr="00E26A45" w:rsidRDefault="00997B91" w:rsidP="00A46E75">
      <w:pPr>
        <w:spacing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proveedores del servicio objeto de interrupción, existiendo además en este caso </w:t>
      </w:r>
      <w:r w:rsidR="006B492D" w:rsidRPr="00E26A45">
        <w:rPr>
          <w:rFonts w:ascii="Arial" w:hAnsi="Arial" w:cs="Arial"/>
          <w:color w:val="000000"/>
        </w:rPr>
        <w:t>la</w:t>
      </w:r>
      <w:r w:rsidR="00A46E75">
        <w:rPr>
          <w:rFonts w:ascii="Arial" w:hAnsi="Arial" w:cs="Arial"/>
          <w:color w:val="000000"/>
        </w:rPr>
        <w:t xml:space="preserve"> </w:t>
      </w:r>
      <w:r w:rsidR="006B492D" w:rsidRPr="00E26A45">
        <w:rPr>
          <w:rFonts w:ascii="Arial" w:hAnsi="Arial" w:cs="Arial"/>
          <w:color w:val="000000"/>
        </w:rPr>
        <w:t>posibilidad</w:t>
      </w:r>
      <w:r w:rsidRPr="00E26A45">
        <w:rPr>
          <w:rFonts w:ascii="Arial" w:hAnsi="Arial" w:cs="Arial"/>
          <w:color w:val="000000"/>
        </w:rPr>
        <w:t xml:space="preserve"> de anular la orden completa. </w:t>
      </w:r>
    </w:p>
    <w:p w14:paraId="65E30B32" w14:textId="56CA7E44" w:rsidR="006B492D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8. </w:t>
      </w:r>
      <w:r w:rsidRPr="00E26A45">
        <w:rPr>
          <w:rFonts w:ascii="Arial" w:hAnsi="Arial" w:cs="Arial"/>
          <w:color w:val="000000"/>
        </w:rPr>
        <w:tab/>
      </w:r>
      <w:r w:rsidRPr="00E26A45">
        <w:rPr>
          <w:rFonts w:ascii="Arial" w:hAnsi="Arial" w:cs="Arial"/>
          <w:i/>
          <w:iCs/>
          <w:color w:val="000000"/>
        </w:rPr>
        <w:t>Verificación del cumplimiento de una orden de reducción de potencia</w:t>
      </w:r>
      <w:ins w:id="2" w:author="Autor">
        <w:r w:rsidR="000D5CB1" w:rsidRPr="00E26A45">
          <w:rPr>
            <w:rFonts w:ascii="Arial" w:hAnsi="Arial" w:cs="Arial"/>
            <w:i/>
            <w:iCs/>
            <w:color w:val="000000"/>
          </w:rPr>
          <w:t xml:space="preserve"> y de la correcta actuación del relé de deslastre</w:t>
        </w:r>
      </w:ins>
      <w:r w:rsidRPr="00E26A45">
        <w:rPr>
          <w:rFonts w:ascii="Arial" w:hAnsi="Arial" w:cs="Arial"/>
          <w:color w:val="000000"/>
        </w:rPr>
        <w:t xml:space="preserve">. </w:t>
      </w:r>
    </w:p>
    <w:p w14:paraId="7306D480" w14:textId="1EA2C818" w:rsidR="00B972C7" w:rsidRPr="00E26A45" w:rsidRDefault="006B492D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La verificación</w:t>
      </w:r>
      <w:r w:rsidR="00997B91" w:rsidRPr="00E26A45">
        <w:rPr>
          <w:rFonts w:ascii="Arial" w:hAnsi="Arial" w:cs="Arial"/>
          <w:color w:val="000000"/>
        </w:rPr>
        <w:t xml:space="preserve"> del cumplimiento de una orden de reducción de potencia se llevará a cabo </w:t>
      </w:r>
      <w:r w:rsidRPr="00E26A45">
        <w:rPr>
          <w:rFonts w:ascii="Arial" w:hAnsi="Arial" w:cs="Arial"/>
          <w:color w:val="000000"/>
        </w:rPr>
        <w:t>por el</w:t>
      </w:r>
      <w:r w:rsidR="00997B91" w:rsidRPr="00E26A45">
        <w:rPr>
          <w:rFonts w:ascii="Arial" w:hAnsi="Arial" w:cs="Arial"/>
          <w:color w:val="000000"/>
        </w:rPr>
        <w:t xml:space="preserve"> OS conforme a lo establecido en el artículo 7 de la Orden ITC/2370/2007, de 26 de julio. </w:t>
      </w:r>
    </w:p>
    <w:p w14:paraId="68133865" w14:textId="28FF27B8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ins w:id="3" w:author="Autor"/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Sin perjuicio de lo anterior, el OS llevará a cabo las comprobaciones necesarias </w:t>
      </w:r>
      <w:r w:rsidR="006B492D" w:rsidRPr="00E26A45">
        <w:rPr>
          <w:rFonts w:ascii="Arial" w:hAnsi="Arial" w:cs="Arial"/>
          <w:color w:val="000000"/>
        </w:rPr>
        <w:t>para verificar</w:t>
      </w:r>
      <w:r w:rsidRPr="00E26A45">
        <w:rPr>
          <w:rFonts w:ascii="Arial" w:hAnsi="Arial" w:cs="Arial"/>
          <w:color w:val="000000"/>
        </w:rPr>
        <w:t xml:space="preserve"> el </w:t>
      </w:r>
      <w:ins w:id="4" w:author="Autor">
        <w:r w:rsidR="00D14232" w:rsidRPr="00E26A45">
          <w:rPr>
            <w:rFonts w:ascii="Arial" w:hAnsi="Arial" w:cs="Arial"/>
            <w:color w:val="000000"/>
          </w:rPr>
          <w:t xml:space="preserve">adecuado </w:t>
        </w:r>
      </w:ins>
      <w:r w:rsidRPr="00E26A45">
        <w:rPr>
          <w:rFonts w:ascii="Arial" w:hAnsi="Arial" w:cs="Arial"/>
          <w:color w:val="000000"/>
        </w:rPr>
        <w:t xml:space="preserve">comportamiento de las instalaciones con generación asociada durante </w:t>
      </w:r>
      <w:r w:rsidR="006B492D" w:rsidRPr="00E26A45">
        <w:rPr>
          <w:rFonts w:ascii="Arial" w:hAnsi="Arial" w:cs="Arial"/>
          <w:color w:val="000000"/>
        </w:rPr>
        <w:t>una orden</w:t>
      </w:r>
      <w:r w:rsidRPr="00E26A45">
        <w:rPr>
          <w:rFonts w:ascii="Arial" w:hAnsi="Arial" w:cs="Arial"/>
          <w:color w:val="000000"/>
        </w:rPr>
        <w:t xml:space="preserve"> de reducción de potencia</w:t>
      </w:r>
      <w:ins w:id="5" w:author="Autor">
        <w:r w:rsidR="00093338">
          <w:rPr>
            <w:rFonts w:ascii="Arial" w:hAnsi="Arial" w:cs="Arial"/>
            <w:color w:val="000000"/>
          </w:rPr>
          <w:t>,</w:t>
        </w:r>
        <w:r w:rsidR="00D14232" w:rsidRPr="00E26A45">
          <w:rPr>
            <w:rFonts w:ascii="Arial" w:hAnsi="Arial" w:cs="Arial"/>
            <w:color w:val="000000"/>
          </w:rPr>
          <w:t xml:space="preserve"> </w:t>
        </w:r>
        <w:r w:rsidR="00F91615" w:rsidRPr="00E26A45">
          <w:rPr>
            <w:rFonts w:ascii="Arial" w:hAnsi="Arial" w:cs="Arial"/>
            <w:color w:val="000000"/>
          </w:rPr>
          <w:t>así como</w:t>
        </w:r>
        <w:r w:rsidR="00D14232" w:rsidRPr="00E26A45">
          <w:rPr>
            <w:rFonts w:ascii="Arial" w:hAnsi="Arial" w:cs="Arial"/>
            <w:color w:val="000000"/>
          </w:rPr>
          <w:t xml:space="preserve"> </w:t>
        </w:r>
        <w:r w:rsidR="00D14232" w:rsidRPr="00E26A45">
          <w:rPr>
            <w:rFonts w:ascii="Arial" w:hAnsi="Arial" w:cs="Arial"/>
          </w:rPr>
          <w:t>la correcta actuación del relé de deslastre</w:t>
        </w:r>
      </w:ins>
      <w:r w:rsidRPr="00E26A45">
        <w:rPr>
          <w:rFonts w:ascii="Arial" w:hAnsi="Arial" w:cs="Arial"/>
          <w:color w:val="000000"/>
        </w:rPr>
        <w:t xml:space="preserve">. </w:t>
      </w:r>
    </w:p>
    <w:p w14:paraId="27D63FC1" w14:textId="4222B87E" w:rsidR="00507CC7" w:rsidRPr="00093338" w:rsidDel="00D30E30" w:rsidRDefault="00D30E30" w:rsidP="00093338">
      <w:pPr>
        <w:pStyle w:val="Ttulo2"/>
        <w:numPr>
          <w:ilvl w:val="0"/>
          <w:numId w:val="0"/>
        </w:numPr>
        <w:rPr>
          <w:del w:id="6" w:author="Autor"/>
          <w:rFonts w:cs="Arial"/>
          <w:sz w:val="22"/>
          <w:szCs w:val="22"/>
        </w:rPr>
      </w:pPr>
      <w:ins w:id="7" w:author="Autor">
        <w:r w:rsidRPr="00E26A45">
          <w:rPr>
            <w:rFonts w:cs="Arial"/>
            <w:b w:val="0"/>
            <w:i w:val="0"/>
            <w:kern w:val="0"/>
            <w:sz w:val="22"/>
            <w:szCs w:val="22"/>
          </w:rPr>
          <w:t>8.</w:t>
        </w:r>
        <w:r w:rsidR="00F91615" w:rsidRPr="00E26A45">
          <w:rPr>
            <w:rFonts w:cs="Arial"/>
            <w:b w:val="0"/>
            <w:i w:val="0"/>
            <w:kern w:val="0"/>
            <w:sz w:val="22"/>
            <w:szCs w:val="22"/>
          </w:rPr>
          <w:t>1</w:t>
        </w:r>
        <w:r w:rsidRPr="00E26A45">
          <w:rPr>
            <w:rFonts w:cs="Arial"/>
            <w:b w:val="0"/>
            <w:i w:val="0"/>
            <w:kern w:val="0"/>
            <w:sz w:val="22"/>
            <w:szCs w:val="22"/>
          </w:rPr>
          <w:t xml:space="preserve"> </w:t>
        </w:r>
        <w:r w:rsidR="00507CC7" w:rsidRPr="00E26A45">
          <w:rPr>
            <w:rFonts w:cs="Arial"/>
            <w:sz w:val="22"/>
            <w:szCs w:val="22"/>
          </w:rPr>
          <w:t xml:space="preserve">Verificación del funcionamiento de las instalaciones con generación </w:t>
        </w:r>
        <w:proofErr w:type="spellStart"/>
        <w:r w:rsidR="00507CC7" w:rsidRPr="00E26A45">
          <w:rPr>
            <w:rFonts w:cs="Arial"/>
            <w:sz w:val="22"/>
            <w:szCs w:val="22"/>
          </w:rPr>
          <w:t>asociada.</w:t>
        </w:r>
      </w:ins>
    </w:p>
    <w:p w14:paraId="44676B4F" w14:textId="65EA8598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En</w:t>
      </w:r>
      <w:proofErr w:type="spellEnd"/>
      <w:r w:rsidRPr="00E26A45">
        <w:rPr>
          <w:rFonts w:ascii="Arial" w:hAnsi="Arial" w:cs="Arial"/>
          <w:color w:val="000000"/>
        </w:rPr>
        <w:t xml:space="preserve"> el caso de proveedor del servicio de interrumpibilidad con instalaciones </w:t>
      </w:r>
      <w:r w:rsidR="006B492D" w:rsidRPr="00E26A45">
        <w:rPr>
          <w:rFonts w:ascii="Arial" w:hAnsi="Arial" w:cs="Arial"/>
          <w:color w:val="000000"/>
        </w:rPr>
        <w:t>de generación</w:t>
      </w:r>
      <w:r w:rsidRPr="00E26A45">
        <w:rPr>
          <w:rFonts w:ascii="Arial" w:hAnsi="Arial" w:cs="Arial"/>
          <w:color w:val="000000"/>
        </w:rPr>
        <w:t xml:space="preserve"> asociadas, los puntos de medida de las instalaciones de consumo y las </w:t>
      </w:r>
      <w:r w:rsidR="006B492D" w:rsidRPr="00E26A45">
        <w:rPr>
          <w:rFonts w:ascii="Arial" w:hAnsi="Arial" w:cs="Arial"/>
          <w:color w:val="000000"/>
        </w:rPr>
        <w:t>de generación</w:t>
      </w:r>
      <w:r w:rsidRPr="00E26A45">
        <w:rPr>
          <w:rFonts w:ascii="Arial" w:hAnsi="Arial" w:cs="Arial"/>
          <w:color w:val="000000"/>
        </w:rPr>
        <w:t xml:space="preserve"> asociada estarán ubicados de tal forma que permitan la medida de la </w:t>
      </w:r>
      <w:r w:rsidR="006B492D" w:rsidRPr="00E26A45">
        <w:rPr>
          <w:rFonts w:ascii="Arial" w:hAnsi="Arial" w:cs="Arial"/>
          <w:color w:val="000000"/>
        </w:rPr>
        <w:t>energía consumida</w:t>
      </w:r>
      <w:r w:rsidRPr="00E26A45">
        <w:rPr>
          <w:rFonts w:ascii="Arial" w:hAnsi="Arial" w:cs="Arial"/>
          <w:color w:val="000000"/>
        </w:rPr>
        <w:t xml:space="preserve"> por la instalación de consumo y de la energía neta generada por la </w:t>
      </w:r>
      <w:r w:rsidR="006B492D" w:rsidRPr="00E26A45">
        <w:rPr>
          <w:rFonts w:ascii="Arial" w:hAnsi="Arial" w:cs="Arial"/>
          <w:color w:val="000000"/>
        </w:rPr>
        <w:t>instalación de</w:t>
      </w:r>
      <w:r w:rsidRPr="00E26A45">
        <w:rPr>
          <w:rFonts w:ascii="Arial" w:hAnsi="Arial" w:cs="Arial"/>
          <w:color w:val="000000"/>
        </w:rPr>
        <w:t xml:space="preserve"> generación asociada. </w:t>
      </w:r>
    </w:p>
    <w:p w14:paraId="4E8C8FC3" w14:textId="274C29A8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La instalación de generación no deberá modificar su producción como </w:t>
      </w:r>
      <w:r w:rsidR="006B492D" w:rsidRPr="00E26A45">
        <w:rPr>
          <w:rFonts w:ascii="Arial" w:hAnsi="Arial" w:cs="Arial"/>
          <w:color w:val="000000"/>
        </w:rPr>
        <w:t>consecuencia de</w:t>
      </w:r>
      <w:r w:rsidRPr="00E26A45">
        <w:rPr>
          <w:rFonts w:ascii="Arial" w:hAnsi="Arial" w:cs="Arial"/>
          <w:color w:val="000000"/>
        </w:rPr>
        <w:t xml:space="preserve"> la ejecución de una orden de reducción de potencia o en caso de actuación del relé </w:t>
      </w:r>
      <w:r w:rsidR="006B492D" w:rsidRPr="00E26A45">
        <w:rPr>
          <w:rFonts w:ascii="Arial" w:hAnsi="Arial" w:cs="Arial"/>
          <w:color w:val="000000"/>
        </w:rPr>
        <w:t>de deslastre</w:t>
      </w:r>
      <w:r w:rsidRPr="00E26A45">
        <w:rPr>
          <w:rFonts w:ascii="Arial" w:hAnsi="Arial" w:cs="Arial"/>
          <w:color w:val="000000"/>
        </w:rPr>
        <w:t xml:space="preserve"> por subfrecuencia. </w:t>
      </w:r>
    </w:p>
    <w:p w14:paraId="0174126C" w14:textId="449E0D9A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Para llevar a cabo esta verificación, el OS comprobará, para cada hora que dure </w:t>
      </w:r>
      <w:r w:rsidR="006B492D" w:rsidRPr="00E26A45">
        <w:rPr>
          <w:rFonts w:ascii="Arial" w:hAnsi="Arial" w:cs="Arial"/>
          <w:color w:val="000000"/>
        </w:rPr>
        <w:t>la orden</w:t>
      </w:r>
      <w:r w:rsidRPr="00E26A45">
        <w:rPr>
          <w:rFonts w:ascii="Arial" w:hAnsi="Arial" w:cs="Arial"/>
          <w:color w:val="000000"/>
        </w:rPr>
        <w:t xml:space="preserve"> de interrupción de potencia: </w:t>
      </w:r>
    </w:p>
    <w:p w14:paraId="5CF35FE5" w14:textId="1DA58BDC" w:rsidR="00B972C7" w:rsidRPr="00E26A45" w:rsidDel="00E056C2" w:rsidRDefault="00997B91" w:rsidP="006B492D">
      <w:pPr>
        <w:pStyle w:val="Prrafodelista"/>
        <w:numPr>
          <w:ilvl w:val="0"/>
          <w:numId w:val="3"/>
        </w:numPr>
        <w:spacing w:beforeLines="40" w:before="96" w:line="266" w:lineRule="exact"/>
        <w:jc w:val="both"/>
        <w:rPr>
          <w:del w:id="8" w:author="Autor"/>
          <w:rFonts w:ascii="Arial" w:hAnsi="Arial" w:cs="Arial"/>
          <w:color w:val="000000"/>
        </w:rPr>
      </w:pPr>
      <w:del w:id="9" w:author="Autor">
        <w:r w:rsidRPr="00E26A45" w:rsidDel="00E056C2">
          <w:rPr>
            <w:rFonts w:ascii="Arial" w:hAnsi="Arial" w:cs="Arial"/>
            <w:color w:val="000000"/>
          </w:rPr>
          <w:delText>Cuando</w:delText>
        </w:r>
        <w:r w:rsidRPr="00E26A45" w:rsidDel="00E056C2">
          <w:rPr>
            <w:rFonts w:ascii="Arial" w:hAnsi="Arial" w:cs="Arial"/>
            <w:color w:val="000000"/>
          </w:rPr>
          <w:delText> </w:delText>
        </w:r>
        <w:r w:rsidRPr="00E26A45" w:rsidDel="00E056C2">
          <w:rPr>
            <w:rFonts w:ascii="Arial" w:hAnsi="Arial" w:cs="Arial"/>
            <w:color w:val="000000"/>
          </w:rPr>
          <w:delText>la</w:delText>
        </w:r>
        <w:r w:rsidRPr="00E26A45" w:rsidDel="00E056C2">
          <w:rPr>
            <w:rFonts w:ascii="Arial" w:hAnsi="Arial" w:cs="Arial"/>
            <w:color w:val="000000"/>
          </w:rPr>
          <w:delText> </w:delText>
        </w:r>
        <w:r w:rsidRPr="00E26A45" w:rsidDel="00E056C2">
          <w:rPr>
            <w:rFonts w:ascii="Arial" w:hAnsi="Arial" w:cs="Arial"/>
            <w:color w:val="000000"/>
          </w:rPr>
          <w:delText>instalación</w:delText>
        </w:r>
        <w:r w:rsidRPr="00E26A45" w:rsidDel="00E056C2">
          <w:rPr>
            <w:rFonts w:ascii="Arial" w:hAnsi="Arial" w:cs="Arial"/>
            <w:color w:val="000000"/>
          </w:rPr>
          <w:delText> </w:delText>
        </w:r>
        <w:r w:rsidRPr="00E26A45" w:rsidDel="00E056C2">
          <w:rPr>
            <w:rFonts w:ascii="Arial" w:hAnsi="Arial" w:cs="Arial"/>
            <w:color w:val="000000"/>
          </w:rPr>
          <w:delText>de</w:delText>
        </w:r>
        <w:r w:rsidRPr="00E26A45" w:rsidDel="00E056C2">
          <w:rPr>
            <w:rFonts w:ascii="Arial" w:hAnsi="Arial" w:cs="Arial"/>
            <w:color w:val="000000"/>
          </w:rPr>
          <w:delText> </w:delText>
        </w:r>
        <w:r w:rsidRPr="00E26A45" w:rsidDel="00E056C2">
          <w:rPr>
            <w:rFonts w:ascii="Arial" w:hAnsi="Arial" w:cs="Arial"/>
            <w:color w:val="000000"/>
          </w:rPr>
          <w:delText>generación</w:delText>
        </w:r>
        <w:r w:rsidRPr="00E26A45" w:rsidDel="00E056C2">
          <w:rPr>
            <w:rFonts w:ascii="Arial" w:hAnsi="Arial" w:cs="Arial"/>
            <w:color w:val="000000"/>
          </w:rPr>
          <w:delText> </w:delText>
        </w:r>
        <w:r w:rsidRPr="00E26A45" w:rsidDel="00E056C2">
          <w:rPr>
            <w:rFonts w:ascii="Arial" w:hAnsi="Arial" w:cs="Arial"/>
            <w:color w:val="000000"/>
          </w:rPr>
          <w:delText>asociada</w:delText>
        </w:r>
        <w:r w:rsidRPr="00E26A45" w:rsidDel="00E056C2">
          <w:rPr>
            <w:rFonts w:ascii="Arial" w:hAnsi="Arial" w:cs="Arial"/>
            <w:color w:val="000000"/>
          </w:rPr>
          <w:delText> </w:delText>
        </w:r>
        <w:r w:rsidRPr="00E26A45" w:rsidDel="00E056C2">
          <w:rPr>
            <w:rFonts w:ascii="Arial" w:hAnsi="Arial" w:cs="Arial"/>
            <w:color w:val="000000"/>
          </w:rPr>
          <w:delText>pertenezca</w:delText>
        </w:r>
        <w:r w:rsidRPr="00E26A45" w:rsidDel="00E056C2">
          <w:rPr>
            <w:rFonts w:ascii="Arial" w:hAnsi="Arial" w:cs="Arial"/>
            <w:color w:val="000000"/>
          </w:rPr>
          <w:delText> </w:delText>
        </w:r>
        <w:r w:rsidRPr="00E26A45" w:rsidDel="00E056C2">
          <w:rPr>
            <w:rFonts w:ascii="Arial" w:hAnsi="Arial" w:cs="Arial"/>
            <w:color w:val="000000"/>
          </w:rPr>
          <w:delText>a</w:delText>
        </w:r>
        <w:r w:rsidRPr="00E26A45" w:rsidDel="00E056C2">
          <w:rPr>
            <w:rFonts w:ascii="Arial" w:hAnsi="Arial" w:cs="Arial"/>
            <w:color w:val="000000"/>
          </w:rPr>
          <w:delText> </w:delText>
        </w:r>
        <w:r w:rsidRPr="00E26A45" w:rsidDel="00E056C2">
          <w:rPr>
            <w:rFonts w:ascii="Arial" w:hAnsi="Arial" w:cs="Arial"/>
            <w:color w:val="000000"/>
          </w:rPr>
          <w:delText>la</w:delText>
        </w:r>
        <w:r w:rsidRPr="00E26A45" w:rsidDel="00E056C2">
          <w:rPr>
            <w:rFonts w:ascii="Arial" w:hAnsi="Arial" w:cs="Arial"/>
            <w:color w:val="000000"/>
          </w:rPr>
          <w:delText> </w:delText>
        </w:r>
        <w:r w:rsidRPr="00E26A45" w:rsidDel="00E056C2">
          <w:rPr>
            <w:rFonts w:ascii="Arial" w:hAnsi="Arial" w:cs="Arial"/>
            <w:color w:val="000000"/>
          </w:rPr>
          <w:delText>categoría</w:delText>
        </w:r>
        <w:r w:rsidRPr="00E26A45" w:rsidDel="00E056C2">
          <w:rPr>
            <w:rFonts w:ascii="Arial" w:hAnsi="Arial" w:cs="Arial"/>
            <w:color w:val="000000"/>
          </w:rPr>
          <w:delText> </w:delText>
        </w:r>
        <w:r w:rsidRPr="00E26A45" w:rsidDel="00E056C2">
          <w:rPr>
            <w:rFonts w:ascii="Arial" w:hAnsi="Arial" w:cs="Arial"/>
            <w:color w:val="000000"/>
          </w:rPr>
          <w:delText>A,</w:delText>
        </w:r>
        <w:r w:rsidR="006B492D" w:rsidRPr="00E26A45" w:rsidDel="00E056C2">
          <w:rPr>
            <w:rFonts w:ascii="Arial" w:hAnsi="Arial" w:cs="Arial"/>
            <w:color w:val="000000"/>
          </w:rPr>
          <w:delText xml:space="preserve"> </w:delText>
        </w:r>
        <w:r w:rsidRPr="00E26A45" w:rsidDel="00E056C2">
          <w:rPr>
            <w:rFonts w:ascii="Arial" w:hAnsi="Arial" w:cs="Arial"/>
            <w:color w:val="000000"/>
          </w:rPr>
          <w:delText>según</w:delText>
        </w:r>
        <w:r w:rsidRPr="00E26A45" w:rsidDel="00E056C2">
          <w:rPr>
            <w:rFonts w:ascii="Arial" w:hAnsi="Arial" w:cs="Arial"/>
          </w:rPr>
          <w:delText> </w:delText>
        </w:r>
        <w:r w:rsidR="006B492D" w:rsidRPr="00E26A45" w:rsidDel="00E056C2">
          <w:rPr>
            <w:rFonts w:ascii="Arial" w:hAnsi="Arial" w:cs="Arial"/>
            <w:color w:val="000000"/>
          </w:rPr>
          <w:delText>se define</w:delText>
        </w:r>
        <w:r w:rsidRPr="00E26A45" w:rsidDel="00E056C2">
          <w:rPr>
            <w:rFonts w:ascii="Arial" w:hAnsi="Arial" w:cs="Arial"/>
            <w:color w:val="000000"/>
          </w:rPr>
          <w:delText xml:space="preserve"> en el Real Decreto 738/2015, de 31 de julio, que la medida de generación </w:delText>
        </w:r>
        <w:r w:rsidR="006B492D" w:rsidRPr="00E26A45" w:rsidDel="00E056C2">
          <w:rPr>
            <w:rFonts w:ascii="Arial" w:hAnsi="Arial" w:cs="Arial"/>
            <w:color w:val="000000"/>
          </w:rPr>
          <w:delText>registrada en</w:delText>
        </w:r>
        <w:r w:rsidRPr="00E26A45" w:rsidDel="00E056C2">
          <w:rPr>
            <w:rFonts w:ascii="Arial" w:hAnsi="Arial" w:cs="Arial"/>
            <w:color w:val="000000"/>
          </w:rPr>
          <w:delText xml:space="preserve"> el SG-SCECI es mayor o igual al valor del programa de generación neta horaria de </w:delText>
        </w:r>
        <w:r w:rsidR="006B492D" w:rsidRPr="00E26A45" w:rsidDel="00E056C2">
          <w:rPr>
            <w:rFonts w:ascii="Arial" w:hAnsi="Arial" w:cs="Arial"/>
            <w:color w:val="000000"/>
          </w:rPr>
          <w:delText>la instalación</w:delText>
        </w:r>
        <w:r w:rsidRPr="00E26A45" w:rsidDel="00E056C2">
          <w:rPr>
            <w:rFonts w:ascii="Arial" w:hAnsi="Arial" w:cs="Arial"/>
            <w:color w:val="000000"/>
          </w:rPr>
          <w:delText xml:space="preserve"> de generación asociada en el despacho de producción, con un desvío </w:delText>
        </w:r>
        <w:r w:rsidR="006B492D" w:rsidRPr="00E26A45" w:rsidDel="00E056C2">
          <w:rPr>
            <w:rFonts w:ascii="Arial" w:hAnsi="Arial" w:cs="Arial"/>
            <w:color w:val="000000"/>
          </w:rPr>
          <w:delText>máximo a</w:delText>
        </w:r>
        <w:r w:rsidRPr="00E26A45" w:rsidDel="00E056C2">
          <w:rPr>
            <w:rFonts w:ascii="Arial" w:hAnsi="Arial" w:cs="Arial"/>
            <w:color w:val="000000"/>
          </w:rPr>
          <w:delText xml:space="preserve"> la baja del 5%. </w:delText>
        </w:r>
      </w:del>
    </w:p>
    <w:p w14:paraId="7FB2C9E7" w14:textId="737D3592" w:rsidR="00B972C7" w:rsidRPr="00E26A45" w:rsidRDefault="00997B91" w:rsidP="006B492D">
      <w:pPr>
        <w:pStyle w:val="Prrafodelista"/>
        <w:numPr>
          <w:ilvl w:val="0"/>
          <w:numId w:val="3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del w:id="10" w:author="Autor">
        <w:r w:rsidRPr="00E26A45" w:rsidDel="003A6494">
          <w:rPr>
            <w:rFonts w:ascii="Arial" w:hAnsi="Arial" w:cs="Arial"/>
            <w:color w:val="000000"/>
          </w:rPr>
          <w:delText>Cuando la instalación de generación asociada pertenezca a la categoría B, </w:delText>
        </w:r>
        <w:r w:rsidR="006B492D" w:rsidRPr="00E26A45" w:rsidDel="003A6494">
          <w:rPr>
            <w:rFonts w:ascii="Arial" w:hAnsi="Arial" w:cs="Arial"/>
            <w:color w:val="000000"/>
          </w:rPr>
          <w:delText>según se</w:delText>
        </w:r>
        <w:r w:rsidRPr="00E26A45" w:rsidDel="003A6494">
          <w:rPr>
            <w:rFonts w:ascii="Arial" w:hAnsi="Arial" w:cs="Arial"/>
            <w:color w:val="000000"/>
          </w:rPr>
          <w:delText xml:space="preserve"> define en el Real Decreto 738/2015, de 31 de julio, q</w:delText>
        </w:r>
      </w:del>
      <w:ins w:id="11" w:author="Autor">
        <w:r w:rsidR="003A6494">
          <w:rPr>
            <w:rFonts w:ascii="Arial" w:hAnsi="Arial" w:cs="Arial"/>
            <w:color w:val="000000"/>
          </w:rPr>
          <w:t>Q</w:t>
        </w:r>
      </w:ins>
      <w:r w:rsidRPr="00E26A45">
        <w:rPr>
          <w:rFonts w:ascii="Arial" w:hAnsi="Arial" w:cs="Arial"/>
          <w:color w:val="000000"/>
        </w:rPr>
        <w:t xml:space="preserve">ue las medidas de </w:t>
      </w:r>
      <w:r w:rsidR="006B492D" w:rsidRPr="00E26A45">
        <w:rPr>
          <w:rFonts w:ascii="Arial" w:hAnsi="Arial" w:cs="Arial"/>
          <w:color w:val="000000"/>
        </w:rPr>
        <w:t>generación registradas</w:t>
      </w:r>
      <w:r w:rsidRPr="00E26A45">
        <w:rPr>
          <w:rFonts w:ascii="Arial" w:hAnsi="Arial" w:cs="Arial"/>
          <w:color w:val="000000"/>
        </w:rPr>
        <w:t xml:space="preserve"> en el SG-SCECI durante los 15 minutos posteriores al inicio de una orden </w:t>
      </w:r>
      <w:r w:rsidR="006B492D" w:rsidRPr="00E26A45">
        <w:rPr>
          <w:rFonts w:ascii="Arial" w:hAnsi="Arial" w:cs="Arial"/>
          <w:color w:val="000000"/>
        </w:rPr>
        <w:t>de reducción</w:t>
      </w:r>
      <w:r w:rsidRPr="00E26A45">
        <w:rPr>
          <w:rFonts w:ascii="Arial" w:hAnsi="Arial" w:cs="Arial"/>
          <w:color w:val="000000"/>
        </w:rPr>
        <w:t xml:space="preserve"> de potencia son mayores que cero, en promedio en el periodo. Adicionalmente,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que la instalación de generación no se desconecta en el </w:t>
      </w:r>
      <w:r w:rsidRPr="00E26A45">
        <w:rPr>
          <w:rFonts w:ascii="Arial" w:hAnsi="Arial" w:cs="Arial"/>
          <w:color w:val="000000"/>
        </w:rPr>
        <w:lastRenderedPageBreak/>
        <w:t xml:space="preserve">momento de ejecución de </w:t>
      </w:r>
      <w:r w:rsidR="006B492D" w:rsidRPr="00E26A45">
        <w:rPr>
          <w:rFonts w:ascii="Arial" w:hAnsi="Arial" w:cs="Arial"/>
          <w:color w:val="000000"/>
        </w:rPr>
        <w:t>la orden</w:t>
      </w:r>
      <w:r w:rsidRPr="00E26A45">
        <w:rPr>
          <w:rFonts w:ascii="Arial" w:hAnsi="Arial" w:cs="Arial"/>
          <w:color w:val="000000"/>
        </w:rPr>
        <w:t xml:space="preserve"> de reducción de potencia o de la actuación del relé de deslastre por subfrecuencia.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Estas verificaciones no se realizarán en el caso en que las medidas de </w:t>
      </w:r>
      <w:r w:rsidR="006B492D" w:rsidRPr="00E26A45">
        <w:rPr>
          <w:rFonts w:ascii="Arial" w:hAnsi="Arial" w:cs="Arial"/>
          <w:color w:val="000000"/>
        </w:rPr>
        <w:t>generación registradas</w:t>
      </w:r>
      <w:r w:rsidRPr="00E26A45">
        <w:rPr>
          <w:rFonts w:ascii="Arial" w:hAnsi="Arial" w:cs="Arial"/>
          <w:color w:val="000000"/>
        </w:rPr>
        <w:t xml:space="preserve"> en el SG-SCECI durante los 15 minutos anteriores al inicio de la orden </w:t>
      </w:r>
      <w:r w:rsidR="006B492D" w:rsidRPr="00E26A45">
        <w:rPr>
          <w:rFonts w:ascii="Arial" w:hAnsi="Arial" w:cs="Arial"/>
          <w:color w:val="000000"/>
        </w:rPr>
        <w:t>de reducción</w:t>
      </w:r>
      <w:r w:rsidRPr="00E26A45">
        <w:rPr>
          <w:rFonts w:ascii="Arial" w:hAnsi="Arial" w:cs="Arial"/>
          <w:color w:val="000000"/>
        </w:rPr>
        <w:t xml:space="preserve"> de potencia tengan un valor inferior a 0,5 MW e inferior al 50% de la </w:t>
      </w:r>
      <w:r w:rsidR="006B492D" w:rsidRPr="00E26A45">
        <w:rPr>
          <w:rFonts w:ascii="Arial" w:hAnsi="Arial" w:cs="Arial"/>
          <w:color w:val="000000"/>
        </w:rPr>
        <w:t>potencia instalada</w:t>
      </w:r>
      <w:r w:rsidRPr="00E26A45">
        <w:rPr>
          <w:rFonts w:ascii="Arial" w:hAnsi="Arial" w:cs="Arial"/>
          <w:color w:val="000000"/>
        </w:rPr>
        <w:t xml:space="preserve"> de la generación asociada, en promedio. </w:t>
      </w:r>
    </w:p>
    <w:p w14:paraId="07A21DBC" w14:textId="3153538F" w:rsidR="006B492D" w:rsidRPr="00E26A45" w:rsidRDefault="00997B91" w:rsidP="006B492D">
      <w:pPr>
        <w:pStyle w:val="Prrafodelista"/>
        <w:spacing w:beforeLines="40" w:before="96" w:line="266" w:lineRule="exact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El desvío se evaluará conforme a la siguiente fórmula: </w:t>
      </w:r>
      <w:r w:rsidRPr="00E26A45">
        <w:rPr>
          <w:rFonts w:ascii="Arial" w:hAnsi="Arial" w:cs="Arial"/>
          <w:color w:val="000000"/>
        </w:rPr>
        <w:br w:type="textWrapping" w:clear="all"/>
      </w:r>
    </w:p>
    <w:p w14:paraId="70359653" w14:textId="2AE9DA8E" w:rsidR="00B972C7" w:rsidRPr="00E26A45" w:rsidRDefault="00997B91" w:rsidP="006B492D">
      <w:pPr>
        <w:pStyle w:val="Prrafodelista"/>
        <w:spacing w:beforeLines="40" w:before="96" w:line="266" w:lineRule="exact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noProof/>
        </w:rPr>
        <w:drawing>
          <wp:anchor distT="0" distB="0" distL="114300" distR="114300" simplePos="0" relativeHeight="251658752" behindDoc="1" locked="0" layoutInCell="1" allowOverlap="1" wp14:anchorId="6E4E46E1" wp14:editId="397566A6">
            <wp:simplePos x="0" y="0"/>
            <wp:positionH relativeFrom="column">
              <wp:posOffset>1115060</wp:posOffset>
            </wp:positionH>
            <wp:positionV relativeFrom="paragraph">
              <wp:posOffset>277495</wp:posOffset>
            </wp:positionV>
            <wp:extent cx="2786945" cy="612000"/>
            <wp:effectExtent l="0" t="0" r="0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86945" cy="61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6A45">
        <w:rPr>
          <w:rFonts w:ascii="Arial" w:hAnsi="Arial" w:cs="Arial"/>
          <w:color w:val="000000"/>
        </w:rPr>
        <w:t xml:space="preserve">Si Progh&gt;0: </w:t>
      </w:r>
    </w:p>
    <w:p w14:paraId="23C9A1F9" w14:textId="77777777" w:rsidR="006B492D" w:rsidRPr="00E26A45" w:rsidRDefault="006B492D" w:rsidP="006B492D">
      <w:pPr>
        <w:pStyle w:val="Prrafodelista"/>
        <w:spacing w:beforeLines="40" w:before="96" w:line="266" w:lineRule="exact"/>
        <w:rPr>
          <w:rFonts w:ascii="Arial" w:hAnsi="Arial" w:cs="Arial"/>
          <w:color w:val="000000"/>
        </w:rPr>
      </w:pPr>
    </w:p>
    <w:p w14:paraId="62BB58EE" w14:textId="77777777" w:rsidR="006B492D" w:rsidRPr="00E26A45" w:rsidRDefault="00997B91" w:rsidP="006B492D">
      <w:pPr>
        <w:pStyle w:val="Prrafodelista"/>
        <w:spacing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Si Progh=0. </w:t>
      </w:r>
    </w:p>
    <w:p w14:paraId="203B177E" w14:textId="40C50E1E" w:rsidR="006B492D" w:rsidRPr="00E26A45" w:rsidRDefault="00997B91" w:rsidP="006B492D">
      <w:pPr>
        <w:pStyle w:val="Prrafodelista"/>
        <w:spacing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Si </w:t>
      </w:r>
      <w:proofErr w:type="spellStart"/>
      <w:r w:rsidRPr="00E26A45">
        <w:rPr>
          <w:rFonts w:ascii="Arial" w:hAnsi="Arial" w:cs="Arial"/>
          <w:color w:val="000000"/>
        </w:rPr>
        <w:t>Genh</w:t>
      </w:r>
      <w:proofErr w:type="spellEnd"/>
      <w:r w:rsidRPr="00E26A45">
        <w:rPr>
          <w:rFonts w:ascii="Arial" w:hAnsi="Arial" w:cs="Arial"/>
          <w:color w:val="000000"/>
        </w:rPr>
        <w:t xml:space="preserve">=0 entonces </w:t>
      </w:r>
      <w:proofErr w:type="spellStart"/>
      <w:r w:rsidRPr="00E26A45">
        <w:rPr>
          <w:rFonts w:ascii="Arial" w:hAnsi="Arial" w:cs="Arial"/>
          <w:color w:val="000000"/>
        </w:rPr>
        <w:t>Desvioh</w:t>
      </w:r>
      <w:proofErr w:type="spellEnd"/>
      <w:r w:rsidRPr="00E26A45">
        <w:rPr>
          <w:rFonts w:ascii="Arial" w:hAnsi="Arial" w:cs="Arial"/>
          <w:color w:val="000000"/>
        </w:rPr>
        <w:t xml:space="preserve"> =0% </w:t>
      </w:r>
    </w:p>
    <w:p w14:paraId="31B8AA16" w14:textId="77777777" w:rsidR="006B492D" w:rsidRPr="00E26A45" w:rsidRDefault="00997B91" w:rsidP="006B492D">
      <w:pPr>
        <w:pStyle w:val="Prrafodelista"/>
        <w:spacing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Si </w:t>
      </w:r>
      <w:proofErr w:type="spellStart"/>
      <w:r w:rsidRPr="00E26A45">
        <w:rPr>
          <w:rFonts w:ascii="Arial" w:hAnsi="Arial" w:cs="Arial"/>
          <w:color w:val="000000"/>
        </w:rPr>
        <w:t>Genh</w:t>
      </w:r>
      <w:proofErr w:type="spellEnd"/>
      <w:r w:rsidRPr="00E26A45">
        <w:rPr>
          <w:rFonts w:ascii="Arial" w:hAnsi="Arial" w:cs="Arial"/>
          <w:color w:val="000000"/>
        </w:rPr>
        <w:t xml:space="preserve">&gt;0 entonces </w:t>
      </w:r>
      <w:proofErr w:type="spellStart"/>
      <w:r w:rsidRPr="00E26A45">
        <w:rPr>
          <w:rFonts w:ascii="Arial" w:hAnsi="Arial" w:cs="Arial"/>
          <w:color w:val="000000"/>
        </w:rPr>
        <w:t>Desvioh</w:t>
      </w:r>
      <w:proofErr w:type="spellEnd"/>
      <w:r w:rsidRPr="00E26A45">
        <w:rPr>
          <w:rFonts w:ascii="Arial" w:hAnsi="Arial" w:cs="Arial"/>
          <w:color w:val="000000"/>
        </w:rPr>
        <w:t xml:space="preserve"> =100%</w:t>
      </w:r>
    </w:p>
    <w:p w14:paraId="4F69309E" w14:textId="77777777" w:rsidR="006B492D" w:rsidRPr="00E26A45" w:rsidRDefault="006B492D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</w:p>
    <w:p w14:paraId="1C27B7E3" w14:textId="5C76AA1E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Donde: </w:t>
      </w:r>
    </w:p>
    <w:p w14:paraId="64A50ACB" w14:textId="346BDC58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Progh es el programa de generación remitido al OS a través del SG-SCECI para la hora h. </w:t>
      </w:r>
    </w:p>
    <w:p w14:paraId="2A9BF7D9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Genh es la medida de generación registrada en SG-SCECI para la hora h. </w:t>
      </w:r>
    </w:p>
    <w:p w14:paraId="3C7AD5BF" w14:textId="4D78B7D4" w:rsidR="006B492D" w:rsidRPr="00E26A45" w:rsidRDefault="00997B91" w:rsidP="006B492D">
      <w:pPr>
        <w:pStyle w:val="Prrafodelista"/>
        <w:spacing w:beforeLines="40" w:before="96" w:line="266" w:lineRule="exact"/>
        <w:jc w:val="both"/>
        <w:rPr>
          <w:ins w:id="12" w:author="Autor"/>
          <w:rFonts w:ascii="Arial" w:hAnsi="Arial" w:cs="Arial"/>
        </w:rPr>
      </w:pPr>
      <w:r w:rsidRPr="00E26A45">
        <w:rPr>
          <w:rFonts w:ascii="Arial" w:hAnsi="Arial" w:cs="Arial"/>
          <w:color w:val="000000"/>
        </w:rPr>
        <w:t>Excepcionalmente, en el caso de indisponibilidad de las medidas de generación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registradas en el SG-SCECI, se utilizarán las medidas horarias disponibles en el Sistema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de Información de Medidas Eléctricas (SIMEL).</w:t>
      </w:r>
      <w:r w:rsidRPr="00E26A45">
        <w:rPr>
          <w:rFonts w:ascii="Arial" w:hAnsi="Arial" w:cs="Arial"/>
        </w:rPr>
        <w:t xml:space="preserve"> </w:t>
      </w:r>
    </w:p>
    <w:p w14:paraId="32C5428D" w14:textId="71624C10" w:rsidR="00F91615" w:rsidRPr="00E26A45" w:rsidRDefault="00F91615" w:rsidP="00F91615">
      <w:pPr>
        <w:pStyle w:val="Ttulo2"/>
        <w:numPr>
          <w:ilvl w:val="0"/>
          <w:numId w:val="0"/>
        </w:numPr>
        <w:rPr>
          <w:ins w:id="13" w:author="Autor"/>
          <w:rFonts w:cs="Arial"/>
          <w:b w:val="0"/>
          <w:i w:val="0"/>
          <w:kern w:val="0"/>
          <w:sz w:val="22"/>
          <w:szCs w:val="22"/>
        </w:rPr>
      </w:pPr>
      <w:ins w:id="14" w:author="Autor">
        <w:r w:rsidRPr="00E26A45">
          <w:rPr>
            <w:rFonts w:cs="Arial"/>
            <w:b w:val="0"/>
            <w:i w:val="0"/>
            <w:kern w:val="0"/>
            <w:sz w:val="22"/>
            <w:szCs w:val="22"/>
          </w:rPr>
          <w:t xml:space="preserve">8.2 Verificación de la correcta actuación del relé de deslastre. </w:t>
        </w:r>
      </w:ins>
    </w:p>
    <w:p w14:paraId="5496E135" w14:textId="648D0003" w:rsidR="00F91615" w:rsidRPr="00E26A45" w:rsidRDefault="00F91615" w:rsidP="00F91615">
      <w:pPr>
        <w:pStyle w:val="parrafo"/>
        <w:rPr>
          <w:ins w:id="15" w:author="Autor"/>
          <w:rFonts w:ascii="Arial" w:hAnsi="Arial" w:cs="Arial"/>
          <w:sz w:val="22"/>
          <w:szCs w:val="22"/>
          <w:lang w:val="es-ES_tradnl"/>
        </w:rPr>
      </w:pPr>
      <w:ins w:id="16" w:author="Autor">
        <w:r w:rsidRPr="00E26A45">
          <w:rPr>
            <w:rFonts w:ascii="Arial" w:hAnsi="Arial" w:cs="Arial"/>
            <w:sz w:val="22"/>
            <w:szCs w:val="22"/>
            <w:lang w:val="es-ES_tradnl"/>
          </w:rPr>
          <w:t xml:space="preserve">Para la verificación de la correcta actuación del relé de deslastre por subfrecuencia, el OS tendrá en cuenta la información recibida y los consumos registrados a través del SG-SCECI. </w:t>
        </w:r>
      </w:ins>
    </w:p>
    <w:p w14:paraId="091E7B3A" w14:textId="2E3CEC42" w:rsidR="00A21919" w:rsidRPr="00E26A45" w:rsidRDefault="002A2330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</w:rPr>
      </w:pPr>
      <w:ins w:id="17" w:author="Autor">
        <w:r w:rsidRPr="00E26A45">
          <w:rPr>
            <w:rFonts w:ascii="Arial" w:hAnsi="Arial" w:cs="Arial"/>
          </w:rPr>
          <w:t>E</w:t>
        </w:r>
        <w:r w:rsidR="00A21919" w:rsidRPr="00E26A45">
          <w:rPr>
            <w:rFonts w:ascii="Arial" w:hAnsi="Arial" w:cs="Arial"/>
          </w:rPr>
          <w:t xml:space="preserve">l OS podrá solicitar información adicional al proveedor, </w:t>
        </w:r>
        <w:r w:rsidRPr="00E26A45">
          <w:rPr>
            <w:rFonts w:ascii="Arial" w:hAnsi="Arial" w:cs="Arial"/>
          </w:rPr>
          <w:t>para verificar, tanto el cumplimiento de una orden de reducción de potencia como la correcta actuación del relé de deslastre</w:t>
        </w:r>
        <w:r w:rsidR="00A21919" w:rsidRPr="00E26A45">
          <w:rPr>
            <w:rFonts w:ascii="Arial" w:hAnsi="Arial" w:cs="Arial"/>
          </w:rPr>
          <w:t>.</w:t>
        </w:r>
      </w:ins>
    </w:p>
    <w:p w14:paraId="2EBB676A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9. </w:t>
      </w:r>
      <w:r w:rsidRPr="00E26A45">
        <w:rPr>
          <w:rFonts w:ascii="Arial" w:hAnsi="Arial" w:cs="Arial"/>
          <w:color w:val="000000"/>
        </w:rPr>
        <w:tab/>
      </w:r>
      <w:r w:rsidRPr="00E26A45">
        <w:rPr>
          <w:rFonts w:ascii="Arial" w:hAnsi="Arial" w:cs="Arial"/>
          <w:i/>
          <w:iCs/>
          <w:color w:val="000000"/>
        </w:rPr>
        <w:t>Informes</w:t>
      </w:r>
      <w:r w:rsidRPr="00E26A45">
        <w:rPr>
          <w:rFonts w:ascii="Arial" w:hAnsi="Arial" w:cs="Arial"/>
          <w:color w:val="000000"/>
        </w:rPr>
        <w:t xml:space="preserve">. </w:t>
      </w:r>
    </w:p>
    <w:p w14:paraId="1962C3E4" w14:textId="47259ED6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9.1 </w:t>
      </w:r>
      <w:r w:rsidRPr="00E26A45">
        <w:rPr>
          <w:rFonts w:ascii="Arial" w:hAnsi="Arial" w:cs="Arial"/>
          <w:color w:val="000000"/>
        </w:rPr>
        <w:tab/>
        <w:t>Registro histórico.</w:t>
      </w:r>
      <w:r w:rsidR="006B0741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El OS deberá conservar durante, al menos, cinco años, en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soporte informático, la información histórica de los datos necesarios para la elaboración de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los informes y estadísticas que se requieran en la normativa. </w:t>
      </w:r>
    </w:p>
    <w:p w14:paraId="7D01CC14" w14:textId="576CFBD6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Por otra parte, los equipos de los proveedores del servicio deberán mantener un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registro histórico con los datos relativos a cada aplicación o solicitud de orden de reducción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de potencia. </w:t>
      </w:r>
    </w:p>
    <w:p w14:paraId="48FF1BB1" w14:textId="7777777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9.2 </w:t>
      </w:r>
      <w:r w:rsidRPr="00E26A45">
        <w:rPr>
          <w:rFonts w:ascii="Arial" w:hAnsi="Arial" w:cs="Arial"/>
          <w:color w:val="000000"/>
        </w:rPr>
        <w:tab/>
        <w:t xml:space="preserve">Informe de seguimiento del servicio de interrumpibilidad. </w:t>
      </w:r>
    </w:p>
    <w:p w14:paraId="1EC9B382" w14:textId="23068DDB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9.2.1 </w:t>
      </w:r>
      <w:r w:rsidRPr="00E26A45">
        <w:rPr>
          <w:rFonts w:ascii="Arial" w:hAnsi="Arial" w:cs="Arial"/>
          <w:color w:val="000000"/>
        </w:rPr>
        <w:tab/>
        <w:t>Resultado de la orden de reducción de potencia.</w:t>
      </w:r>
      <w:r w:rsidR="006B0741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Tras la aplicación de una orden de reducción de potencia, cualquiera que sea su tipo y alcance, el OS elaborará un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informe de seguimiento en el que se hará constar: </w:t>
      </w:r>
    </w:p>
    <w:p w14:paraId="3AF8497C" w14:textId="713409D4" w:rsidR="00B972C7" w:rsidRPr="00E26A45" w:rsidRDefault="00997B91" w:rsidP="006B492D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Fecha y hora de emisión de preavisos, cambio de órdenes y/o anulaciones. </w:t>
      </w:r>
    </w:p>
    <w:p w14:paraId="6227E9EB" w14:textId="1D9B3147" w:rsidR="00B972C7" w:rsidRPr="00E26A45" w:rsidRDefault="00997B91" w:rsidP="006B492D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lastRenderedPageBreak/>
        <w:t xml:space="preserve">Fecha y hora de reducción de potencia. </w:t>
      </w:r>
    </w:p>
    <w:p w14:paraId="3045CE57" w14:textId="2A69B35B" w:rsidR="00B972C7" w:rsidRPr="00E26A45" w:rsidRDefault="00997B91" w:rsidP="006B492D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Períodos o perfiles de reducción de potencia. </w:t>
      </w:r>
    </w:p>
    <w:p w14:paraId="01099DA6" w14:textId="393AE5E3" w:rsidR="00B972C7" w:rsidRPr="00E26A45" w:rsidRDefault="00997B91" w:rsidP="006B492D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Tipo o tipos de reducción de potencia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 xml:space="preserve">aplicados. </w:t>
      </w:r>
    </w:p>
    <w:p w14:paraId="68F1AC10" w14:textId="16444B40" w:rsidR="00B972C7" w:rsidRPr="00E26A45" w:rsidRDefault="00997B91" w:rsidP="006B492D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Potencial de reducción de potencia para el tipo o tipos aplicados. </w:t>
      </w:r>
    </w:p>
    <w:p w14:paraId="5D9CBB10" w14:textId="3D8932B3" w:rsidR="00B972C7" w:rsidRPr="00E26A45" w:rsidRDefault="00997B91" w:rsidP="006B492D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Potencias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máxima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y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mínima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registradas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en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el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período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interrupción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por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cada proveedor del servicio y acumuladas para todos los proveedores del servicio de cada tipo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afectados. Estos valores se calcularán a partir de los datos enviados por los proveedores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del servicio, después de cada orden de reducción de potencia o, en su caso, a partir de los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datos de tiempo real recibidos en el OS. </w:t>
      </w:r>
    </w:p>
    <w:p w14:paraId="60C14115" w14:textId="3B36A5FB" w:rsidR="00B972C7" w:rsidRPr="00E26A45" w:rsidRDefault="00997B91" w:rsidP="006B492D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Energía reducida estimada en cada hora del período de interrupción.</w:t>
      </w:r>
      <w:r w:rsidR="005502F6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La estimación  tendrá en cuenta los programas horarios de consumo previo a la orden de reducción de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potencia, la energía horaria de las horas previas a la interrupción y la energía realmente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medida. </w:t>
      </w:r>
    </w:p>
    <w:p w14:paraId="70EAAE86" w14:textId="404807EA" w:rsidR="00B972C7" w:rsidRPr="00E26A45" w:rsidRDefault="00997B91" w:rsidP="00A46E75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Resumen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incumplimientos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la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orden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reducción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de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potencia,</w:t>
      </w:r>
      <w:r w:rsidRPr="00E26A45">
        <w:rPr>
          <w:rFonts w:ascii="Arial" w:hAnsi="Arial" w:cs="Arial"/>
          <w:color w:val="000000"/>
        </w:rPr>
        <w:t> </w:t>
      </w:r>
      <w:r w:rsidRPr="00E26A45">
        <w:rPr>
          <w:rFonts w:ascii="Arial" w:hAnsi="Arial" w:cs="Arial"/>
          <w:color w:val="000000"/>
        </w:rPr>
        <w:t>por</w:t>
      </w:r>
      <w:r w:rsidR="00A46E75">
        <w:rPr>
          <w:rFonts w:ascii="Arial" w:hAnsi="Arial" w:cs="Arial"/>
          <w:color w:val="000000"/>
        </w:rPr>
        <w:t xml:space="preserve"> </w:t>
      </w:r>
      <w:r w:rsidR="006B492D" w:rsidRPr="00E26A45">
        <w:rPr>
          <w:rFonts w:ascii="Arial" w:hAnsi="Arial" w:cs="Arial"/>
          <w:color w:val="000000"/>
        </w:rPr>
        <w:t>p</w:t>
      </w:r>
      <w:r w:rsidRPr="00E26A45">
        <w:rPr>
          <w:rFonts w:ascii="Arial" w:hAnsi="Arial" w:cs="Arial"/>
          <w:color w:val="000000"/>
        </w:rPr>
        <w:t>roveedores del servicio, indicando el grado de incumplimiento en forma de energía en exceso de la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que hubieran consumido manteniendo la potencia residual (</w:t>
      </w:r>
      <w:proofErr w:type="spellStart"/>
      <w:r w:rsidRPr="00E26A45">
        <w:rPr>
          <w:rFonts w:ascii="Arial" w:hAnsi="Arial" w:cs="Arial"/>
          <w:color w:val="000000"/>
        </w:rPr>
        <w:t>Pmaxi</w:t>
      </w:r>
      <w:proofErr w:type="spellEnd"/>
      <w:r w:rsidRPr="00E26A45">
        <w:rPr>
          <w:rFonts w:ascii="Arial" w:hAnsi="Arial" w:cs="Arial"/>
          <w:color w:val="000000"/>
        </w:rPr>
        <w:t xml:space="preserve">). </w:t>
      </w:r>
    </w:p>
    <w:p w14:paraId="76363A18" w14:textId="2F97E4FD" w:rsidR="00B972C7" w:rsidRPr="00E26A45" w:rsidRDefault="00997B91" w:rsidP="006B492D">
      <w:pPr>
        <w:pStyle w:val="Prrafodelista"/>
        <w:numPr>
          <w:ilvl w:val="0"/>
          <w:numId w:val="4"/>
        </w:numPr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Medida, con indicación de las horas y minutos, en que cada proveedor del servicio haya incumplido la orden de reducción de potencia. </w:t>
      </w:r>
    </w:p>
    <w:p w14:paraId="195FAED2" w14:textId="62714CB0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Para el informe, se podrán definir diversos formatos atendiendo a criterios de selección previamente especificados. </w:t>
      </w:r>
    </w:p>
    <w:p w14:paraId="06C26AC3" w14:textId="0E619597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Si, en el transcurso del tiempo de preaviso o en los intervalos de aplicación de la orden de reducción de potencia, se modificara el perfil de interrupción, se indicará claramente en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el informe la hora en que el cambio hubiera sido remitido, el acuse de recibo y el nuevo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perfil de interrupción resultante, así como el resto de información relativa al grado de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cumplimiento. De igual forma, quedará plasmada en el informe cualquier notificación de anulación que se tramitase, con indicación clara de los instantes de su emisión y del acuse de recibo correspondiente. </w:t>
      </w:r>
    </w:p>
    <w:p w14:paraId="6B865E5B" w14:textId="76EE5ACA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Los informes serán remitidos a la Dirección General de Política Energética y Minas, de acuerdo con lo previsto en el Capítulo V de la Orden ITC/2370/2007, de 26 de julio. </w:t>
      </w:r>
    </w:p>
    <w:p w14:paraId="1CDEA6A6" w14:textId="5419A57C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>La información suministrada por los proveedores del servicio deberá ser presentada en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los formatos estándar que definirá el OS. </w:t>
      </w:r>
    </w:p>
    <w:p w14:paraId="24ABDCD6" w14:textId="7D86FA54" w:rsidR="00B972C7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  <w:color w:val="000000"/>
        </w:rPr>
      </w:pPr>
      <w:r w:rsidRPr="00E26A45">
        <w:rPr>
          <w:rFonts w:ascii="Arial" w:hAnsi="Arial" w:cs="Arial"/>
          <w:color w:val="000000"/>
        </w:rPr>
        <w:t xml:space="preserve">9.2.2 </w:t>
      </w:r>
      <w:r w:rsidRPr="00E26A45">
        <w:rPr>
          <w:rFonts w:ascii="Arial" w:hAnsi="Arial" w:cs="Arial"/>
          <w:color w:val="000000"/>
        </w:rPr>
        <w:tab/>
        <w:t>Informes mensuales del OS sobre el servicio de interrumpibilidad.</w:t>
      </w:r>
      <w:r w:rsidR="00E26A45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 xml:space="preserve">El OS remitirá un informe mensual a la Dirección General de Política Energética y Minas, en el que conste el resultado del seguimiento de las órdenes de reducción de potencia y el funcionamiento del sistema, así como la información referida a cada consumidor tal y como se especifica en la Orden ITC 2370/2007, de 26 de julio. </w:t>
      </w:r>
    </w:p>
    <w:p w14:paraId="4537380C" w14:textId="40B76BEE" w:rsidR="006B492D" w:rsidRPr="00E26A45" w:rsidRDefault="00997B91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</w:rPr>
      </w:pPr>
      <w:r w:rsidRPr="00E26A45">
        <w:rPr>
          <w:rFonts w:ascii="Arial" w:hAnsi="Arial" w:cs="Arial"/>
          <w:color w:val="000000"/>
        </w:rPr>
        <w:t xml:space="preserve">9.2.3 </w:t>
      </w:r>
      <w:r w:rsidRPr="00E26A45">
        <w:rPr>
          <w:rFonts w:ascii="Arial" w:hAnsi="Arial" w:cs="Arial"/>
          <w:color w:val="000000"/>
        </w:rPr>
        <w:tab/>
        <w:t>Informes anuales.</w:t>
      </w:r>
      <w:r w:rsidR="00E26A45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El OS elaborará los informes anuales correspondientes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sobre el funcionamiento y aplicación del servicio</w:t>
      </w:r>
      <w:r w:rsidR="005502F6">
        <w:rPr>
          <w:rFonts w:ascii="Arial" w:hAnsi="Arial" w:cs="Arial"/>
          <w:color w:val="000000"/>
        </w:rPr>
        <w:t>,</w:t>
      </w:r>
      <w:r w:rsidRPr="00E26A45">
        <w:rPr>
          <w:rFonts w:ascii="Arial" w:hAnsi="Arial" w:cs="Arial"/>
          <w:color w:val="000000"/>
        </w:rPr>
        <w:t xml:space="preserve"> así como sobre la contratación del servicio</w:t>
      </w:r>
      <w:r w:rsidR="00D0214D">
        <w:rPr>
          <w:rFonts w:ascii="Arial" w:hAnsi="Arial" w:cs="Arial"/>
          <w:color w:val="000000"/>
        </w:rPr>
        <w:t xml:space="preserve"> </w:t>
      </w:r>
      <w:r w:rsidRPr="00E26A45">
        <w:rPr>
          <w:rFonts w:ascii="Arial" w:hAnsi="Arial" w:cs="Arial"/>
          <w:color w:val="000000"/>
        </w:rPr>
        <w:t>para el año siguiente, según lo establecido en la Orden ITC 2370/2007, de 26 de julio.</w:t>
      </w:r>
      <w:r w:rsidRPr="00E26A45">
        <w:rPr>
          <w:rFonts w:ascii="Arial" w:hAnsi="Arial" w:cs="Arial"/>
        </w:rPr>
        <w:t xml:space="preserve"> </w:t>
      </w:r>
    </w:p>
    <w:p w14:paraId="732B99B9" w14:textId="77777777" w:rsidR="006B492D" w:rsidRPr="00E26A45" w:rsidRDefault="006B492D" w:rsidP="006B492D">
      <w:pPr>
        <w:pStyle w:val="Prrafodelista"/>
        <w:spacing w:beforeLines="40" w:before="96" w:line="266" w:lineRule="exact"/>
        <w:jc w:val="both"/>
        <w:rPr>
          <w:rFonts w:ascii="Arial" w:hAnsi="Arial" w:cs="Arial"/>
        </w:rPr>
      </w:pPr>
    </w:p>
    <w:sectPr w:rsidR="006B492D" w:rsidRPr="00E26A45" w:rsidSect="005502F6">
      <w:type w:val="continuous"/>
      <w:pgSz w:w="11915" w:h="16847"/>
      <w:pgMar w:top="1417" w:right="1701" w:bottom="141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AE046" w14:textId="77777777" w:rsidR="00332247" w:rsidRDefault="00332247" w:rsidP="003E7DB1">
      <w:r>
        <w:separator/>
      </w:r>
    </w:p>
  </w:endnote>
  <w:endnote w:type="continuationSeparator" w:id="0">
    <w:p w14:paraId="4D7B5914" w14:textId="77777777" w:rsidR="00332247" w:rsidRDefault="00332247" w:rsidP="003E7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6606C" w14:textId="77777777" w:rsidR="00332247" w:rsidRDefault="00332247" w:rsidP="003E7DB1">
      <w:r>
        <w:separator/>
      </w:r>
    </w:p>
  </w:footnote>
  <w:footnote w:type="continuationSeparator" w:id="0">
    <w:p w14:paraId="76CDFBA8" w14:textId="77777777" w:rsidR="00332247" w:rsidRDefault="00332247" w:rsidP="003E7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427B3"/>
    <w:multiLevelType w:val="hybridMultilevel"/>
    <w:tmpl w:val="1FC04BFA"/>
    <w:lvl w:ilvl="0" w:tplc="1D5215C8">
      <w:start w:val="1"/>
      <w:numFmt w:val="decimal"/>
      <w:lvlText w:val="%1."/>
      <w:lvlJc w:val="left"/>
      <w:pPr>
        <w:ind w:left="2093" w:hanging="6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8" w:hanging="360"/>
      </w:pPr>
    </w:lvl>
    <w:lvl w:ilvl="2" w:tplc="0C0A001B" w:tentative="1">
      <w:start w:val="1"/>
      <w:numFmt w:val="lowerRoman"/>
      <w:lvlText w:val="%3."/>
      <w:lvlJc w:val="right"/>
      <w:pPr>
        <w:ind w:left="3218" w:hanging="180"/>
      </w:pPr>
    </w:lvl>
    <w:lvl w:ilvl="3" w:tplc="0C0A000F" w:tentative="1">
      <w:start w:val="1"/>
      <w:numFmt w:val="decimal"/>
      <w:lvlText w:val="%4."/>
      <w:lvlJc w:val="left"/>
      <w:pPr>
        <w:ind w:left="3938" w:hanging="360"/>
      </w:pPr>
    </w:lvl>
    <w:lvl w:ilvl="4" w:tplc="0C0A0019" w:tentative="1">
      <w:start w:val="1"/>
      <w:numFmt w:val="lowerLetter"/>
      <w:lvlText w:val="%5."/>
      <w:lvlJc w:val="left"/>
      <w:pPr>
        <w:ind w:left="4658" w:hanging="360"/>
      </w:pPr>
    </w:lvl>
    <w:lvl w:ilvl="5" w:tplc="0C0A001B" w:tentative="1">
      <w:start w:val="1"/>
      <w:numFmt w:val="lowerRoman"/>
      <w:lvlText w:val="%6."/>
      <w:lvlJc w:val="right"/>
      <w:pPr>
        <w:ind w:left="5378" w:hanging="180"/>
      </w:pPr>
    </w:lvl>
    <w:lvl w:ilvl="6" w:tplc="0C0A000F" w:tentative="1">
      <w:start w:val="1"/>
      <w:numFmt w:val="decimal"/>
      <w:lvlText w:val="%7."/>
      <w:lvlJc w:val="left"/>
      <w:pPr>
        <w:ind w:left="6098" w:hanging="360"/>
      </w:pPr>
    </w:lvl>
    <w:lvl w:ilvl="7" w:tplc="0C0A0019" w:tentative="1">
      <w:start w:val="1"/>
      <w:numFmt w:val="lowerLetter"/>
      <w:lvlText w:val="%8."/>
      <w:lvlJc w:val="left"/>
      <w:pPr>
        <w:ind w:left="6818" w:hanging="360"/>
      </w:pPr>
    </w:lvl>
    <w:lvl w:ilvl="8" w:tplc="0C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1525649A"/>
    <w:multiLevelType w:val="multilevel"/>
    <w:tmpl w:val="43AC760C"/>
    <w:lvl w:ilvl="0">
      <w:start w:val="1"/>
      <w:numFmt w:val="decimal"/>
      <w:pStyle w:val="Ttulo1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1260"/>
        </w:tabs>
        <w:ind w:left="54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%1.%2.%3"/>
      <w:lvlJc w:val="left"/>
      <w:pPr>
        <w:ind w:left="597" w:hanging="57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"/>
      <w:lvlJc w:val="left"/>
      <w:pPr>
        <w:ind w:left="113" w:firstLine="0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553"/>
        </w:tabs>
        <w:ind w:left="340" w:hanging="227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41C60FF"/>
    <w:multiLevelType w:val="hybridMultilevel"/>
    <w:tmpl w:val="A15CE1C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9B34BC"/>
    <w:multiLevelType w:val="hybridMultilevel"/>
    <w:tmpl w:val="325C7988"/>
    <w:lvl w:ilvl="0" w:tplc="0C0A0005">
      <w:start w:val="1"/>
      <w:numFmt w:val="bullet"/>
      <w:lvlText w:val=""/>
      <w:lvlJc w:val="left"/>
      <w:pPr>
        <w:ind w:left="41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 w15:restartNumberingAfterBreak="0">
    <w:nsid w:val="7C79739F"/>
    <w:multiLevelType w:val="hybridMultilevel"/>
    <w:tmpl w:val="BE622E54"/>
    <w:lvl w:ilvl="0" w:tplc="0C0A0005">
      <w:start w:val="1"/>
      <w:numFmt w:val="bullet"/>
      <w:lvlText w:val=""/>
      <w:lvlJc w:val="left"/>
      <w:pPr>
        <w:ind w:left="41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 w16cid:durableId="1801341156">
    <w:abstractNumId w:val="0"/>
  </w:num>
  <w:num w:numId="2" w16cid:durableId="1555189762">
    <w:abstractNumId w:val="4"/>
  </w:num>
  <w:num w:numId="3" w16cid:durableId="952400401">
    <w:abstractNumId w:val="2"/>
  </w:num>
  <w:num w:numId="4" w16cid:durableId="1525439334">
    <w:abstractNumId w:val="3"/>
  </w:num>
  <w:num w:numId="5" w16cid:durableId="1114985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trackRevisions/>
  <w:defaultTabStop w:val="57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72C7"/>
    <w:rsid w:val="00093338"/>
    <w:rsid w:val="000D5CB1"/>
    <w:rsid w:val="00181303"/>
    <w:rsid w:val="002660AC"/>
    <w:rsid w:val="002926DB"/>
    <w:rsid w:val="002A2330"/>
    <w:rsid w:val="00332247"/>
    <w:rsid w:val="00391739"/>
    <w:rsid w:val="003A6494"/>
    <w:rsid w:val="003E7DB1"/>
    <w:rsid w:val="004E3A45"/>
    <w:rsid w:val="00507CC7"/>
    <w:rsid w:val="005502F6"/>
    <w:rsid w:val="00553C5B"/>
    <w:rsid w:val="00581E91"/>
    <w:rsid w:val="00631D47"/>
    <w:rsid w:val="00673BCC"/>
    <w:rsid w:val="006B0741"/>
    <w:rsid w:val="006B492D"/>
    <w:rsid w:val="007B5262"/>
    <w:rsid w:val="007C7167"/>
    <w:rsid w:val="007D499A"/>
    <w:rsid w:val="0085205D"/>
    <w:rsid w:val="008A6AC7"/>
    <w:rsid w:val="00941B3C"/>
    <w:rsid w:val="00997B91"/>
    <w:rsid w:val="009B0E59"/>
    <w:rsid w:val="00A21919"/>
    <w:rsid w:val="00A46E75"/>
    <w:rsid w:val="00A70FA3"/>
    <w:rsid w:val="00B972C7"/>
    <w:rsid w:val="00C202C1"/>
    <w:rsid w:val="00D0214D"/>
    <w:rsid w:val="00D14232"/>
    <w:rsid w:val="00D30E30"/>
    <w:rsid w:val="00E056C2"/>
    <w:rsid w:val="00E26A45"/>
    <w:rsid w:val="00EE56C9"/>
    <w:rsid w:val="00F16260"/>
    <w:rsid w:val="00F91615"/>
    <w:rsid w:val="1CA7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900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autoRedefine/>
    <w:qFormat/>
    <w:rsid w:val="00507CC7"/>
    <w:pPr>
      <w:keepNext/>
      <w:keepLines/>
      <w:widowControl/>
      <w:numPr>
        <w:numId w:val="5"/>
      </w:numPr>
      <w:tabs>
        <w:tab w:val="left" w:pos="540"/>
      </w:tabs>
      <w:spacing w:before="240" w:after="240"/>
      <w:jc w:val="both"/>
      <w:outlineLvl w:val="0"/>
    </w:pPr>
    <w:rPr>
      <w:rFonts w:ascii="Arial" w:eastAsia="Times New Roman" w:hAnsi="Arial" w:cs="Times New Roman"/>
      <w:b/>
      <w:kern w:val="28"/>
      <w:sz w:val="26"/>
      <w:szCs w:val="26"/>
      <w:lang w:eastAsia="es-ES"/>
    </w:rPr>
  </w:style>
  <w:style w:type="paragraph" w:styleId="Ttulo2">
    <w:name w:val="heading 2"/>
    <w:basedOn w:val="Ttulo1"/>
    <w:next w:val="Normal"/>
    <w:link w:val="Ttulo2Car"/>
    <w:qFormat/>
    <w:rsid w:val="00507CC7"/>
    <w:pPr>
      <w:numPr>
        <w:ilvl w:val="1"/>
      </w:numPr>
      <w:tabs>
        <w:tab w:val="left" w:pos="720"/>
      </w:tabs>
      <w:outlineLvl w:val="1"/>
    </w:pPr>
    <w:rPr>
      <w:i/>
    </w:rPr>
  </w:style>
  <w:style w:type="paragraph" w:styleId="Ttulo3">
    <w:name w:val="heading 3"/>
    <w:basedOn w:val="Ttulo2"/>
    <w:next w:val="Normal"/>
    <w:link w:val="Ttulo3Car"/>
    <w:qFormat/>
    <w:rsid w:val="00507CC7"/>
    <w:pPr>
      <w:numPr>
        <w:ilvl w:val="2"/>
      </w:numPr>
      <w:tabs>
        <w:tab w:val="clear" w:pos="720"/>
        <w:tab w:val="left" w:pos="958"/>
      </w:tabs>
      <w:outlineLvl w:val="2"/>
    </w:pPr>
    <w:rPr>
      <w:b w:val="0"/>
    </w:rPr>
  </w:style>
  <w:style w:type="paragraph" w:styleId="Ttulo4">
    <w:name w:val="heading 4"/>
    <w:basedOn w:val="Ttulo3"/>
    <w:next w:val="Normal"/>
    <w:link w:val="Ttulo4Car"/>
    <w:qFormat/>
    <w:rsid w:val="00507CC7"/>
    <w:pPr>
      <w:numPr>
        <w:ilvl w:val="3"/>
      </w:numPr>
      <w:tabs>
        <w:tab w:val="clear" w:pos="958"/>
        <w:tab w:val="left" w:pos="1145"/>
      </w:tabs>
      <w:outlineLvl w:val="3"/>
    </w:pPr>
    <w:rPr>
      <w:b/>
      <w:sz w:val="24"/>
    </w:rPr>
  </w:style>
  <w:style w:type="paragraph" w:styleId="Ttulo5">
    <w:name w:val="heading 5"/>
    <w:basedOn w:val="Ttulo4"/>
    <w:next w:val="Normal"/>
    <w:link w:val="Ttulo5Car"/>
    <w:qFormat/>
    <w:rsid w:val="00507CC7"/>
    <w:pPr>
      <w:numPr>
        <w:ilvl w:val="4"/>
      </w:numPr>
      <w:tabs>
        <w:tab w:val="clear" w:pos="1145"/>
        <w:tab w:val="left" w:pos="1406"/>
      </w:tabs>
      <w:outlineLvl w:val="4"/>
    </w:pPr>
    <w:rPr>
      <w:i w:val="0"/>
    </w:rPr>
  </w:style>
  <w:style w:type="paragraph" w:styleId="Ttulo6">
    <w:name w:val="heading 6"/>
    <w:basedOn w:val="Ttulo5"/>
    <w:next w:val="Normal"/>
    <w:link w:val="Ttulo6Car"/>
    <w:qFormat/>
    <w:rsid w:val="00507CC7"/>
    <w:pPr>
      <w:numPr>
        <w:ilvl w:val="5"/>
      </w:numPr>
      <w:tabs>
        <w:tab w:val="clear" w:pos="1406"/>
        <w:tab w:val="left" w:pos="1520"/>
      </w:tabs>
      <w:outlineLvl w:val="5"/>
    </w:pPr>
    <w:rPr>
      <w:i/>
      <w:sz w:val="22"/>
    </w:rPr>
  </w:style>
  <w:style w:type="paragraph" w:styleId="Ttulo7">
    <w:name w:val="heading 7"/>
    <w:basedOn w:val="Normal"/>
    <w:next w:val="Normal"/>
    <w:link w:val="Ttulo7Car"/>
    <w:qFormat/>
    <w:rsid w:val="00507CC7"/>
    <w:pPr>
      <w:keepNext/>
      <w:keepLines/>
      <w:widowControl/>
      <w:numPr>
        <w:ilvl w:val="6"/>
        <w:numId w:val="5"/>
      </w:numPr>
      <w:spacing w:before="120" w:after="240"/>
      <w:jc w:val="both"/>
      <w:outlineLvl w:val="6"/>
    </w:pPr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507CC7"/>
    <w:pPr>
      <w:keepNext/>
      <w:keepLines/>
      <w:widowControl/>
      <w:numPr>
        <w:ilvl w:val="7"/>
        <w:numId w:val="5"/>
      </w:numPr>
      <w:spacing w:before="120" w:after="240"/>
      <w:jc w:val="center"/>
      <w:outlineLvl w:val="7"/>
    </w:pPr>
    <w:rPr>
      <w:rFonts w:ascii="Arial" w:eastAsia="Times New Roman" w:hAnsi="Arial" w:cs="Times New Roman"/>
      <w:b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507CC7"/>
    <w:pPr>
      <w:keepLines/>
      <w:widowControl/>
      <w:numPr>
        <w:ilvl w:val="8"/>
        <w:numId w:val="5"/>
      </w:numPr>
      <w:spacing w:before="240" w:after="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NormalTable0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B492D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B492D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3E7DB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E7DB1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3E7DB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E7DB1"/>
    <w:rPr>
      <w:lang w:val="es-ES_tradnl"/>
    </w:rPr>
  </w:style>
  <w:style w:type="character" w:customStyle="1" w:styleId="Ttulo1Car">
    <w:name w:val="Título 1 Car"/>
    <w:basedOn w:val="Fuentedeprrafopredeter"/>
    <w:link w:val="Ttulo1"/>
    <w:rsid w:val="00507CC7"/>
    <w:rPr>
      <w:rFonts w:ascii="Arial" w:eastAsia="Times New Roman" w:hAnsi="Arial" w:cs="Times New Roman"/>
      <w:b/>
      <w:kern w:val="28"/>
      <w:sz w:val="26"/>
      <w:szCs w:val="26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507CC7"/>
    <w:rPr>
      <w:rFonts w:ascii="Arial" w:eastAsia="Times New Roman" w:hAnsi="Arial" w:cs="Times New Roman"/>
      <w:b/>
      <w:i/>
      <w:kern w:val="28"/>
      <w:sz w:val="26"/>
      <w:szCs w:val="26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507CC7"/>
    <w:rPr>
      <w:rFonts w:ascii="Arial" w:eastAsia="Times New Roman" w:hAnsi="Arial" w:cs="Times New Roman"/>
      <w:i/>
      <w:kern w:val="28"/>
      <w:sz w:val="26"/>
      <w:szCs w:val="26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507CC7"/>
    <w:rPr>
      <w:rFonts w:ascii="Arial" w:eastAsia="Times New Roman" w:hAnsi="Arial" w:cs="Times New Roman"/>
      <w:b/>
      <w:i/>
      <w:kern w:val="28"/>
      <w:sz w:val="24"/>
      <w:szCs w:val="26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507CC7"/>
    <w:rPr>
      <w:rFonts w:ascii="Arial" w:eastAsia="Times New Roman" w:hAnsi="Arial" w:cs="Times New Roman"/>
      <w:b/>
      <w:kern w:val="28"/>
      <w:sz w:val="24"/>
      <w:szCs w:val="26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507CC7"/>
    <w:rPr>
      <w:rFonts w:ascii="Arial" w:eastAsia="Times New Roman" w:hAnsi="Arial" w:cs="Times New Roman"/>
      <w:b/>
      <w:i/>
      <w:kern w:val="28"/>
      <w:szCs w:val="26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507CC7"/>
    <w:rPr>
      <w:rFonts w:ascii="Arial" w:eastAsia="Times New Roman" w:hAnsi="Arial" w:cs="Times New Roman"/>
      <w:b/>
      <w:sz w:val="28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07CC7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507CC7"/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paragraph" w:customStyle="1" w:styleId="parrafo">
    <w:name w:val="parrafo"/>
    <w:basedOn w:val="Normal"/>
    <w:rsid w:val="00507CC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A4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A45"/>
    <w:rPr>
      <w:rFonts w:ascii="Segoe UI" w:hAnsi="Segoe UI" w:cs="Segoe UI"/>
      <w:sz w:val="18"/>
      <w:szCs w:val="18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A46E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46E7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46E75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46E7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46E75"/>
    <w:rPr>
      <w:b/>
      <w:bCs/>
      <w:sz w:val="20"/>
      <w:szCs w:val="20"/>
      <w:lang w:val="es-ES_tradnl"/>
    </w:rPr>
  </w:style>
  <w:style w:type="paragraph" w:styleId="Revisin">
    <w:name w:val="Revision"/>
    <w:hidden/>
    <w:uiPriority w:val="99"/>
    <w:semiHidden/>
    <w:rsid w:val="008A6AC7"/>
    <w:pPr>
      <w:widowControl/>
    </w:pPr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F35EE1B6597754BA9304238E147B5AF" ma:contentTypeVersion="16" ma:contentTypeDescription="Crear nuevo documento." ma:contentTypeScope="" ma:versionID="cb37cfa4ffb99500949bf8b4f3fb7260">
  <xsd:schema xmlns:xsd="http://www.w3.org/2001/XMLSchema" xmlns:xs="http://www.w3.org/2001/XMLSchema" xmlns:p="http://schemas.microsoft.com/office/2006/metadata/properties" xmlns:ns2="c667f3d8-97ec-4518-a29a-c4b9c6226366" xmlns:ns3="bb02aa27-2141-485d-8ae2-b8270e4bef5e" targetNamespace="http://schemas.microsoft.com/office/2006/metadata/properties" ma:root="true" ma:fieldsID="28d7ad9eca30595d23b067c88ecffe70" ns2:_="" ns3:_="">
    <xsd:import namespace="c667f3d8-97ec-4518-a29a-c4b9c6226366"/>
    <xsd:import namespace="bb02aa27-2141-485d-8ae2-b8270e4bef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7f3d8-97ec-4518-a29a-c4b9c62263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bec56c3-488b-41b5-b48b-9055a495df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2aa27-2141-485d-8ae2-b8270e4bef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a0794e-c59d-47cf-bd8b-fe2ed0089d55}" ma:internalName="TaxCatchAll" ma:showField="CatchAllData" ma:web="bb02aa27-2141-485d-8ae2-b8270e4bef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02aa27-2141-485d-8ae2-b8270e4bef5e" xsi:nil="true"/>
    <lcf76f155ced4ddcb4097134ff3c332f xmlns="c667f3d8-97ec-4518-a29a-c4b9c622636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C31C1A-82F1-49B5-8A4E-DA27535EBA17}"/>
</file>

<file path=customXml/itemProps2.xml><?xml version="1.0" encoding="utf-8"?>
<ds:datastoreItem xmlns:ds="http://schemas.openxmlformats.org/officeDocument/2006/customXml" ds:itemID="{E65C03E8-7AC0-4BEF-82CF-DE1D5932D1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279466-BECD-477B-98E4-481782E348AE}">
  <ds:schemaRefs>
    <ds:schemaRef ds:uri="http://schemas.microsoft.com/office/2006/metadata/properties"/>
    <ds:schemaRef ds:uri="http://schemas.microsoft.com/office/infopath/2007/PartnerControls"/>
    <ds:schemaRef ds:uri="bb02aa27-2141-485d-8ae2-b8270e4bef5e"/>
    <ds:schemaRef ds:uri="c667f3d8-97ec-4518-a29a-c4b9c62263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3265</Words>
  <Characters>18611</Characters>
  <Application>Microsoft Office Word</Application>
  <DocSecurity>0</DocSecurity>
  <Lines>155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2022-11-23T07:52:00Z</dcterms:created>
  <dcterms:modified xsi:type="dcterms:W3CDTF">2023-02-16T11:45:00Z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0x0101005F35EE1B6597754BA9304238E147B5AF</vt:lpwstr>
  </property>
</Properties>
</file>